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theme/themeOverride1.xml" ContentType="application/vnd.openxmlformats-officedocument.themeOverrid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DB3AA1" w14:textId="77777777" w:rsidTr="00D74AE1">
        <w:trPr>
          <w:trHeight w:hRule="exact" w:val="2948"/>
        </w:trPr>
        <w:tc>
          <w:tcPr>
            <w:tcW w:w="11185" w:type="dxa"/>
            <w:vAlign w:val="center"/>
          </w:tcPr>
          <w:p w14:paraId="7AF9F28E"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326514DF" w14:textId="77777777" w:rsidR="008972C3" w:rsidRDefault="008972C3" w:rsidP="003274DB"/>
    <w:p w14:paraId="6ADE7571" w14:textId="77777777" w:rsidR="00D74AE1" w:rsidRDefault="00D74AE1" w:rsidP="003274DB"/>
    <w:p w14:paraId="734C665C" w14:textId="77777777" w:rsidR="0093492E" w:rsidRDefault="0026038D" w:rsidP="0026038D">
      <w:pPr>
        <w:pStyle w:val="Documentnumber"/>
      </w:pPr>
      <w:r>
        <w:t>1</w:t>
      </w:r>
      <w:r w:rsidR="00914330" w:rsidRPr="00914330">
        <w:rPr>
          <w:highlight w:val="yellow"/>
        </w:rPr>
        <w:t>???</w:t>
      </w:r>
    </w:p>
    <w:p w14:paraId="54FFD06E" w14:textId="77777777" w:rsidR="0026038D" w:rsidRDefault="0026038D" w:rsidP="003274DB"/>
    <w:p w14:paraId="74EBF349" w14:textId="6BC26AB8" w:rsidR="00776004" w:rsidRPr="00ED4450" w:rsidRDefault="007F26A6" w:rsidP="006218E8">
      <w:pPr>
        <w:pStyle w:val="Documentname"/>
      </w:pPr>
      <w:r>
        <w:rPr>
          <w:bCs/>
        </w:rPr>
        <w:t>Commissioning</w:t>
      </w:r>
    </w:p>
    <w:p w14:paraId="1AE123DE" w14:textId="77777777" w:rsidR="00CF49CC" w:rsidRDefault="00CF49CC" w:rsidP="00D74AE1"/>
    <w:p w14:paraId="4A29C84D" w14:textId="77777777" w:rsidR="004E0BBB" w:rsidRDefault="004E0BBB" w:rsidP="00D74AE1"/>
    <w:p w14:paraId="3FF604D8" w14:textId="77777777" w:rsidR="004E0BBB" w:rsidRDefault="004E0BBB" w:rsidP="00D74AE1"/>
    <w:p w14:paraId="5C24A843" w14:textId="77777777" w:rsidR="004E0BBB" w:rsidRDefault="004E0BBB" w:rsidP="00D74AE1"/>
    <w:p w14:paraId="0557EB5C" w14:textId="77777777" w:rsidR="004E0BBB" w:rsidRDefault="004E0BBB" w:rsidP="00D74AE1"/>
    <w:p w14:paraId="18ECD3CF" w14:textId="77777777" w:rsidR="004E0BBB" w:rsidRDefault="004E0BBB" w:rsidP="00D74AE1"/>
    <w:p w14:paraId="50866631" w14:textId="77777777" w:rsidR="004E0BBB" w:rsidRDefault="004E0BBB" w:rsidP="00D74AE1"/>
    <w:p w14:paraId="4F0B5644" w14:textId="77777777" w:rsidR="004E0BBB" w:rsidRDefault="004E0BBB" w:rsidP="00D74AE1"/>
    <w:p w14:paraId="00F96133" w14:textId="77777777" w:rsidR="004E0BBB" w:rsidRDefault="004E0BBB" w:rsidP="00D74AE1"/>
    <w:p w14:paraId="7A12839E" w14:textId="77777777" w:rsidR="004E0BBB" w:rsidRDefault="004E0BBB" w:rsidP="00D74AE1"/>
    <w:p w14:paraId="3350370A" w14:textId="77777777" w:rsidR="004E0BBB" w:rsidRDefault="004E0BBB" w:rsidP="00D74AE1"/>
    <w:p w14:paraId="275C5C91" w14:textId="77777777" w:rsidR="004E0BBB" w:rsidRDefault="004E0BBB" w:rsidP="00D74AE1"/>
    <w:p w14:paraId="1D57E9AA" w14:textId="77777777" w:rsidR="004E0BBB" w:rsidRDefault="004E0BBB" w:rsidP="00D74AE1"/>
    <w:p w14:paraId="50ABE112" w14:textId="77777777" w:rsidR="004E0BBB" w:rsidRDefault="004E0BBB" w:rsidP="00D74AE1"/>
    <w:p w14:paraId="6CE63FDC" w14:textId="77777777" w:rsidR="004E0BBB" w:rsidRDefault="004E0BBB" w:rsidP="00D74AE1"/>
    <w:p w14:paraId="582CD055" w14:textId="77777777" w:rsidR="004E0BBB" w:rsidRDefault="004E0BBB" w:rsidP="00D74AE1"/>
    <w:p w14:paraId="4A413EFF" w14:textId="77777777" w:rsidR="004E0BBB" w:rsidRDefault="004E0BBB" w:rsidP="00D74AE1"/>
    <w:p w14:paraId="441A889D" w14:textId="77777777" w:rsidR="00734BC6" w:rsidRDefault="00734BC6" w:rsidP="00D74AE1"/>
    <w:p w14:paraId="48F7CFEB" w14:textId="77777777" w:rsidR="004E0BBB" w:rsidRDefault="004E0BBB" w:rsidP="00D74AE1"/>
    <w:p w14:paraId="65F03EE3" w14:textId="77777777" w:rsidR="004E0BBB" w:rsidRDefault="004E0BBB" w:rsidP="00D74AE1"/>
    <w:p w14:paraId="4CA98679" w14:textId="77777777" w:rsidR="004E0BBB" w:rsidRDefault="004E0BBB" w:rsidP="00D74AE1"/>
    <w:p w14:paraId="1E989B0A" w14:textId="77777777" w:rsidR="004E0BBB" w:rsidRDefault="004E0BBB" w:rsidP="00D74AE1"/>
    <w:p w14:paraId="5F808242" w14:textId="77777777" w:rsidR="004E0BBB" w:rsidRDefault="004E0BBB" w:rsidP="00D74AE1"/>
    <w:p w14:paraId="6011FD95" w14:textId="77777777" w:rsidR="004E0BBB" w:rsidRDefault="004E0BBB" w:rsidP="00D74AE1"/>
    <w:p w14:paraId="2D3A34A4" w14:textId="77777777" w:rsidR="004E0BBB" w:rsidRDefault="004E0BBB" w:rsidP="00D74AE1"/>
    <w:p w14:paraId="2D02468E" w14:textId="77777777" w:rsidR="004E0BBB" w:rsidRDefault="004E0BBB" w:rsidP="00D74AE1"/>
    <w:p w14:paraId="4B597A4B" w14:textId="77777777" w:rsidR="004E0BBB" w:rsidRDefault="004E0BBB" w:rsidP="004E0BBB">
      <w:pPr>
        <w:pStyle w:val="Editionnumber"/>
      </w:pPr>
      <w:r>
        <w:t>Edition 1.0</w:t>
      </w:r>
    </w:p>
    <w:p w14:paraId="42B57EBD" w14:textId="2A21B0AB" w:rsidR="004E0BBB" w:rsidRDefault="00A1043E" w:rsidP="004E0BBB">
      <w:pPr>
        <w:pStyle w:val="Documentdate"/>
      </w:pPr>
      <w:r>
        <w:t>December 2016</w:t>
      </w:r>
    </w:p>
    <w:p w14:paraId="47CBFD4A"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7C0D78C"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60D81ED" w14:textId="77777777" w:rsidTr="005E4659">
        <w:tc>
          <w:tcPr>
            <w:tcW w:w="1908" w:type="dxa"/>
          </w:tcPr>
          <w:p w14:paraId="3C1A03A1" w14:textId="77777777" w:rsidR="00914E26" w:rsidRPr="00460028" w:rsidRDefault="00914E26" w:rsidP="00414698">
            <w:pPr>
              <w:pStyle w:val="Tableheading"/>
            </w:pPr>
            <w:r w:rsidRPr="00460028">
              <w:t>Date</w:t>
            </w:r>
          </w:p>
        </w:tc>
        <w:tc>
          <w:tcPr>
            <w:tcW w:w="3576" w:type="dxa"/>
          </w:tcPr>
          <w:p w14:paraId="4D0A155F" w14:textId="77777777" w:rsidR="00914E26" w:rsidRPr="00460028" w:rsidRDefault="00914E26" w:rsidP="00414698">
            <w:pPr>
              <w:pStyle w:val="Tableheading"/>
            </w:pPr>
            <w:r w:rsidRPr="00460028">
              <w:t>Page / Section Revised</w:t>
            </w:r>
          </w:p>
        </w:tc>
        <w:tc>
          <w:tcPr>
            <w:tcW w:w="5001" w:type="dxa"/>
          </w:tcPr>
          <w:p w14:paraId="16E2CE35" w14:textId="77777777" w:rsidR="00914E26" w:rsidRPr="00460028" w:rsidRDefault="00914E26" w:rsidP="00414698">
            <w:pPr>
              <w:pStyle w:val="Tableheading"/>
            </w:pPr>
            <w:r w:rsidRPr="00460028">
              <w:t>Requirement for Revision</w:t>
            </w:r>
          </w:p>
        </w:tc>
      </w:tr>
      <w:tr w:rsidR="005E4659" w:rsidRPr="00460028" w14:paraId="46E781CA" w14:textId="77777777" w:rsidTr="005E4659">
        <w:trPr>
          <w:trHeight w:val="851"/>
        </w:trPr>
        <w:tc>
          <w:tcPr>
            <w:tcW w:w="1908" w:type="dxa"/>
            <w:vAlign w:val="center"/>
          </w:tcPr>
          <w:p w14:paraId="1F3E1D31" w14:textId="37856AB1" w:rsidR="00914E26" w:rsidRPr="00C27E08" w:rsidRDefault="00914E26" w:rsidP="00914E26">
            <w:pPr>
              <w:pStyle w:val="Tabletext"/>
            </w:pPr>
          </w:p>
        </w:tc>
        <w:tc>
          <w:tcPr>
            <w:tcW w:w="3576" w:type="dxa"/>
            <w:vAlign w:val="center"/>
          </w:tcPr>
          <w:p w14:paraId="2CF2AE34" w14:textId="145ADEC5" w:rsidR="00914E26" w:rsidRPr="00C27E08" w:rsidRDefault="00914E26" w:rsidP="00914E26">
            <w:pPr>
              <w:pStyle w:val="Tabletext"/>
            </w:pPr>
          </w:p>
        </w:tc>
        <w:tc>
          <w:tcPr>
            <w:tcW w:w="5001" w:type="dxa"/>
            <w:vAlign w:val="center"/>
          </w:tcPr>
          <w:p w14:paraId="7511CCB7" w14:textId="7D20F691" w:rsidR="00914E26" w:rsidRPr="00460028" w:rsidRDefault="00914E26" w:rsidP="00914E26">
            <w:pPr>
              <w:pStyle w:val="Tabletext"/>
            </w:pPr>
          </w:p>
        </w:tc>
      </w:tr>
      <w:tr w:rsidR="005E4659" w:rsidRPr="00460028" w14:paraId="223838D4" w14:textId="77777777" w:rsidTr="005E4659">
        <w:trPr>
          <w:trHeight w:val="851"/>
        </w:trPr>
        <w:tc>
          <w:tcPr>
            <w:tcW w:w="1908" w:type="dxa"/>
            <w:vAlign w:val="center"/>
          </w:tcPr>
          <w:p w14:paraId="3A6AFF38" w14:textId="77777777" w:rsidR="00914E26" w:rsidRPr="00460028" w:rsidRDefault="00914E26" w:rsidP="00914E26">
            <w:pPr>
              <w:pStyle w:val="Tabletext"/>
            </w:pPr>
          </w:p>
        </w:tc>
        <w:tc>
          <w:tcPr>
            <w:tcW w:w="3576" w:type="dxa"/>
            <w:vAlign w:val="center"/>
          </w:tcPr>
          <w:p w14:paraId="35CDE335" w14:textId="77777777" w:rsidR="00914E26" w:rsidRPr="00460028" w:rsidRDefault="00914E26" w:rsidP="00914E26">
            <w:pPr>
              <w:pStyle w:val="Tabletext"/>
            </w:pPr>
          </w:p>
        </w:tc>
        <w:tc>
          <w:tcPr>
            <w:tcW w:w="5001" w:type="dxa"/>
            <w:vAlign w:val="center"/>
          </w:tcPr>
          <w:p w14:paraId="36923641" w14:textId="77777777" w:rsidR="00914E26" w:rsidRPr="00460028" w:rsidRDefault="00914E26" w:rsidP="00914E26">
            <w:pPr>
              <w:pStyle w:val="Tabletext"/>
            </w:pPr>
          </w:p>
        </w:tc>
      </w:tr>
      <w:tr w:rsidR="005E4659" w:rsidRPr="00460028" w14:paraId="207F7A02" w14:textId="77777777" w:rsidTr="005E4659">
        <w:trPr>
          <w:trHeight w:val="851"/>
        </w:trPr>
        <w:tc>
          <w:tcPr>
            <w:tcW w:w="1908" w:type="dxa"/>
            <w:vAlign w:val="center"/>
          </w:tcPr>
          <w:p w14:paraId="61E8CEFE" w14:textId="77777777" w:rsidR="00914E26" w:rsidRPr="00460028" w:rsidRDefault="00914E26" w:rsidP="00914E26">
            <w:pPr>
              <w:pStyle w:val="Tabletext"/>
            </w:pPr>
          </w:p>
        </w:tc>
        <w:tc>
          <w:tcPr>
            <w:tcW w:w="3576" w:type="dxa"/>
            <w:vAlign w:val="center"/>
          </w:tcPr>
          <w:p w14:paraId="3B59C608" w14:textId="77777777" w:rsidR="00914E26" w:rsidRPr="00460028" w:rsidRDefault="00914E26" w:rsidP="00914E26">
            <w:pPr>
              <w:pStyle w:val="Tabletext"/>
            </w:pPr>
          </w:p>
        </w:tc>
        <w:tc>
          <w:tcPr>
            <w:tcW w:w="5001" w:type="dxa"/>
            <w:vAlign w:val="center"/>
          </w:tcPr>
          <w:p w14:paraId="7E0EFFFD" w14:textId="77777777" w:rsidR="00914E26" w:rsidRPr="00460028" w:rsidRDefault="00914E26" w:rsidP="00914E26">
            <w:pPr>
              <w:pStyle w:val="Tabletext"/>
            </w:pPr>
          </w:p>
        </w:tc>
      </w:tr>
      <w:tr w:rsidR="005E4659" w:rsidRPr="00460028" w14:paraId="4A26A748" w14:textId="77777777" w:rsidTr="005E4659">
        <w:trPr>
          <w:trHeight w:val="851"/>
        </w:trPr>
        <w:tc>
          <w:tcPr>
            <w:tcW w:w="1908" w:type="dxa"/>
            <w:vAlign w:val="center"/>
          </w:tcPr>
          <w:p w14:paraId="5578642F" w14:textId="77777777" w:rsidR="00914E26" w:rsidRPr="00460028" w:rsidRDefault="00914E26" w:rsidP="00914E26">
            <w:pPr>
              <w:pStyle w:val="Tabletext"/>
            </w:pPr>
          </w:p>
        </w:tc>
        <w:tc>
          <w:tcPr>
            <w:tcW w:w="3576" w:type="dxa"/>
            <w:vAlign w:val="center"/>
          </w:tcPr>
          <w:p w14:paraId="06A84787" w14:textId="77777777" w:rsidR="00914E26" w:rsidRPr="00460028" w:rsidRDefault="00914E26" w:rsidP="00914E26">
            <w:pPr>
              <w:pStyle w:val="Tabletext"/>
            </w:pPr>
          </w:p>
        </w:tc>
        <w:tc>
          <w:tcPr>
            <w:tcW w:w="5001" w:type="dxa"/>
            <w:vAlign w:val="center"/>
          </w:tcPr>
          <w:p w14:paraId="00CCC177" w14:textId="77777777" w:rsidR="00914E26" w:rsidRPr="00460028" w:rsidRDefault="00914E26" w:rsidP="00914E26">
            <w:pPr>
              <w:pStyle w:val="Tabletext"/>
            </w:pPr>
          </w:p>
        </w:tc>
      </w:tr>
      <w:tr w:rsidR="005E4659" w:rsidRPr="00460028" w14:paraId="32F45E7D" w14:textId="77777777" w:rsidTr="005E4659">
        <w:trPr>
          <w:trHeight w:val="851"/>
        </w:trPr>
        <w:tc>
          <w:tcPr>
            <w:tcW w:w="1908" w:type="dxa"/>
            <w:vAlign w:val="center"/>
          </w:tcPr>
          <w:p w14:paraId="47EC3FB6" w14:textId="77777777" w:rsidR="00914E26" w:rsidRPr="00460028" w:rsidRDefault="00914E26" w:rsidP="00914E26">
            <w:pPr>
              <w:pStyle w:val="Tabletext"/>
            </w:pPr>
          </w:p>
        </w:tc>
        <w:tc>
          <w:tcPr>
            <w:tcW w:w="3576" w:type="dxa"/>
            <w:vAlign w:val="center"/>
          </w:tcPr>
          <w:p w14:paraId="4D550428" w14:textId="77777777" w:rsidR="00914E26" w:rsidRPr="00460028" w:rsidRDefault="00914E26" w:rsidP="00914E26">
            <w:pPr>
              <w:pStyle w:val="Tabletext"/>
            </w:pPr>
          </w:p>
        </w:tc>
        <w:tc>
          <w:tcPr>
            <w:tcW w:w="5001" w:type="dxa"/>
            <w:vAlign w:val="center"/>
          </w:tcPr>
          <w:p w14:paraId="518D409B" w14:textId="77777777" w:rsidR="00914E26" w:rsidRPr="00460028" w:rsidRDefault="00914E26" w:rsidP="00914E26">
            <w:pPr>
              <w:pStyle w:val="Tabletext"/>
            </w:pPr>
          </w:p>
        </w:tc>
      </w:tr>
      <w:tr w:rsidR="005E4659" w:rsidRPr="00460028" w14:paraId="421C64A5" w14:textId="77777777" w:rsidTr="005E4659">
        <w:trPr>
          <w:trHeight w:val="851"/>
        </w:trPr>
        <w:tc>
          <w:tcPr>
            <w:tcW w:w="1908" w:type="dxa"/>
            <w:vAlign w:val="center"/>
          </w:tcPr>
          <w:p w14:paraId="63D9B5A1" w14:textId="77777777" w:rsidR="00914E26" w:rsidRPr="00460028" w:rsidRDefault="00914E26" w:rsidP="00914E26">
            <w:pPr>
              <w:pStyle w:val="Tabletext"/>
            </w:pPr>
          </w:p>
        </w:tc>
        <w:tc>
          <w:tcPr>
            <w:tcW w:w="3576" w:type="dxa"/>
            <w:vAlign w:val="center"/>
          </w:tcPr>
          <w:p w14:paraId="3219C19F" w14:textId="77777777" w:rsidR="00914E26" w:rsidRPr="00460028" w:rsidRDefault="00914E26" w:rsidP="00914E26">
            <w:pPr>
              <w:pStyle w:val="Tabletext"/>
            </w:pPr>
          </w:p>
        </w:tc>
        <w:tc>
          <w:tcPr>
            <w:tcW w:w="5001" w:type="dxa"/>
            <w:vAlign w:val="center"/>
          </w:tcPr>
          <w:p w14:paraId="2125CC54" w14:textId="77777777" w:rsidR="00914E26" w:rsidRPr="00460028" w:rsidRDefault="00914E26" w:rsidP="00914E26">
            <w:pPr>
              <w:pStyle w:val="Tabletext"/>
            </w:pPr>
          </w:p>
        </w:tc>
      </w:tr>
      <w:tr w:rsidR="005E4659" w:rsidRPr="00460028" w14:paraId="1DFDA06E" w14:textId="77777777" w:rsidTr="005E4659">
        <w:trPr>
          <w:trHeight w:val="851"/>
        </w:trPr>
        <w:tc>
          <w:tcPr>
            <w:tcW w:w="1908" w:type="dxa"/>
            <w:vAlign w:val="center"/>
          </w:tcPr>
          <w:p w14:paraId="564DD546" w14:textId="77777777" w:rsidR="00914E26" w:rsidRPr="00460028" w:rsidRDefault="00914E26" w:rsidP="00914E26">
            <w:pPr>
              <w:pStyle w:val="Tabletext"/>
            </w:pPr>
          </w:p>
        </w:tc>
        <w:tc>
          <w:tcPr>
            <w:tcW w:w="3576" w:type="dxa"/>
            <w:vAlign w:val="center"/>
          </w:tcPr>
          <w:p w14:paraId="02FBB547" w14:textId="77777777" w:rsidR="00914E26" w:rsidRPr="00460028" w:rsidRDefault="00914E26" w:rsidP="00914E26">
            <w:pPr>
              <w:pStyle w:val="Tabletext"/>
            </w:pPr>
          </w:p>
        </w:tc>
        <w:tc>
          <w:tcPr>
            <w:tcW w:w="5001" w:type="dxa"/>
            <w:vAlign w:val="center"/>
          </w:tcPr>
          <w:p w14:paraId="0D6605EA" w14:textId="77777777" w:rsidR="00914E26" w:rsidRPr="00460028" w:rsidRDefault="00914E26" w:rsidP="00914E26">
            <w:pPr>
              <w:pStyle w:val="Tabletext"/>
            </w:pPr>
          </w:p>
        </w:tc>
      </w:tr>
    </w:tbl>
    <w:p w14:paraId="26004BD8" w14:textId="77777777" w:rsidR="00914E26" w:rsidRDefault="00914E26" w:rsidP="00D74AE1"/>
    <w:p w14:paraId="746A5390"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1CDF559" w14:textId="77777777" w:rsidR="00B61242"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61242" w:rsidRPr="00EA7209">
        <w:t>1.</w:t>
      </w:r>
      <w:r w:rsidR="00B61242">
        <w:rPr>
          <w:rFonts w:eastAsiaTheme="minorEastAsia"/>
          <w:b w:val="0"/>
          <w:color w:val="auto"/>
          <w:lang w:eastAsia="en-GB"/>
        </w:rPr>
        <w:tab/>
      </w:r>
      <w:r w:rsidR="00B61242">
        <w:t>INTRODUCTION</w:t>
      </w:r>
      <w:r w:rsidR="00B61242">
        <w:tab/>
      </w:r>
      <w:r w:rsidR="00B61242">
        <w:fldChar w:fldCharType="begin"/>
      </w:r>
      <w:r w:rsidR="00B61242">
        <w:instrText xml:space="preserve"> PAGEREF _Toc464200677 \h </w:instrText>
      </w:r>
      <w:r w:rsidR="00B61242">
        <w:fldChar w:fldCharType="separate"/>
      </w:r>
      <w:r w:rsidR="00B61242">
        <w:t>4</w:t>
      </w:r>
      <w:r w:rsidR="00B61242">
        <w:fldChar w:fldCharType="end"/>
      </w:r>
    </w:p>
    <w:p w14:paraId="054A42A2" w14:textId="77777777" w:rsidR="00B61242" w:rsidRDefault="00B61242">
      <w:pPr>
        <w:pStyle w:val="TOC1"/>
        <w:rPr>
          <w:rFonts w:eastAsiaTheme="minorEastAsia"/>
          <w:b w:val="0"/>
          <w:color w:val="auto"/>
          <w:lang w:eastAsia="en-GB"/>
        </w:rPr>
      </w:pPr>
      <w:r w:rsidRPr="00EA7209">
        <w:t>2.</w:t>
      </w:r>
      <w:r>
        <w:rPr>
          <w:rFonts w:eastAsiaTheme="minorEastAsia"/>
          <w:b w:val="0"/>
          <w:color w:val="auto"/>
          <w:lang w:eastAsia="en-GB"/>
        </w:rPr>
        <w:tab/>
      </w:r>
      <w:r>
        <w:t>SCOPE</w:t>
      </w:r>
      <w:r>
        <w:tab/>
      </w:r>
      <w:r>
        <w:fldChar w:fldCharType="begin"/>
      </w:r>
      <w:r>
        <w:instrText xml:space="preserve"> PAGEREF _Toc464200678 \h </w:instrText>
      </w:r>
      <w:r>
        <w:fldChar w:fldCharType="separate"/>
      </w:r>
      <w:r>
        <w:t>4</w:t>
      </w:r>
      <w:r>
        <w:fldChar w:fldCharType="end"/>
      </w:r>
    </w:p>
    <w:p w14:paraId="0CEAF887" w14:textId="77777777" w:rsidR="00B61242" w:rsidRDefault="00B61242">
      <w:pPr>
        <w:pStyle w:val="TOC1"/>
        <w:rPr>
          <w:rFonts w:eastAsiaTheme="minorEastAsia"/>
          <w:b w:val="0"/>
          <w:color w:val="auto"/>
          <w:lang w:eastAsia="en-GB"/>
        </w:rPr>
      </w:pPr>
      <w:r w:rsidRPr="00EA7209">
        <w:t>3.</w:t>
      </w:r>
      <w:r>
        <w:rPr>
          <w:rFonts w:eastAsiaTheme="minorEastAsia"/>
          <w:b w:val="0"/>
          <w:color w:val="auto"/>
          <w:lang w:eastAsia="en-GB"/>
        </w:rPr>
        <w:tab/>
      </w:r>
      <w:r>
        <w:t>CONCEPT OF COMMISSIONING</w:t>
      </w:r>
      <w:r>
        <w:tab/>
      </w:r>
      <w:r>
        <w:fldChar w:fldCharType="begin"/>
      </w:r>
      <w:r>
        <w:instrText xml:space="preserve"> PAGEREF _Toc464200679 \h </w:instrText>
      </w:r>
      <w:r>
        <w:fldChar w:fldCharType="separate"/>
      </w:r>
      <w:r>
        <w:t>4</w:t>
      </w:r>
      <w:r>
        <w:fldChar w:fldCharType="end"/>
      </w:r>
    </w:p>
    <w:p w14:paraId="2D4D04F2" w14:textId="77777777" w:rsidR="00B61242" w:rsidRDefault="00B61242">
      <w:pPr>
        <w:pStyle w:val="TOC1"/>
        <w:rPr>
          <w:rFonts w:eastAsiaTheme="minorEastAsia"/>
          <w:b w:val="0"/>
          <w:color w:val="auto"/>
          <w:lang w:eastAsia="en-GB"/>
        </w:rPr>
      </w:pPr>
      <w:r w:rsidRPr="00EA7209">
        <w:t>4.</w:t>
      </w:r>
      <w:r>
        <w:rPr>
          <w:rFonts w:eastAsiaTheme="minorEastAsia"/>
          <w:b w:val="0"/>
          <w:color w:val="auto"/>
          <w:lang w:eastAsia="en-GB"/>
        </w:rPr>
        <w:tab/>
      </w:r>
      <w:r>
        <w:t>THE IDENTIFICaTION OF CRITICAL FACTORS</w:t>
      </w:r>
      <w:r>
        <w:tab/>
      </w:r>
      <w:r>
        <w:fldChar w:fldCharType="begin"/>
      </w:r>
      <w:r>
        <w:instrText xml:space="preserve"> PAGEREF _Toc464200680 \h </w:instrText>
      </w:r>
      <w:r>
        <w:fldChar w:fldCharType="separate"/>
      </w:r>
      <w:r>
        <w:t>5</w:t>
      </w:r>
      <w:r>
        <w:fldChar w:fldCharType="end"/>
      </w:r>
    </w:p>
    <w:p w14:paraId="7EC390B3" w14:textId="77777777" w:rsidR="00B61242" w:rsidRDefault="00B61242">
      <w:pPr>
        <w:pStyle w:val="TOC2"/>
        <w:rPr>
          <w:rFonts w:eastAsiaTheme="minorEastAsia"/>
          <w:color w:val="auto"/>
          <w:lang w:eastAsia="en-GB"/>
        </w:rPr>
      </w:pPr>
      <w:r w:rsidRPr="00EA7209">
        <w:t>4.1.</w:t>
      </w:r>
      <w:r>
        <w:rPr>
          <w:rFonts w:eastAsiaTheme="minorEastAsia"/>
          <w:color w:val="auto"/>
          <w:lang w:eastAsia="en-GB"/>
        </w:rPr>
        <w:tab/>
      </w:r>
      <w:r>
        <w:t>What needs to be captured?</w:t>
      </w:r>
      <w:r>
        <w:tab/>
      </w:r>
      <w:r>
        <w:fldChar w:fldCharType="begin"/>
      </w:r>
      <w:r>
        <w:instrText xml:space="preserve"> PAGEREF _Toc464200681 \h </w:instrText>
      </w:r>
      <w:r>
        <w:fldChar w:fldCharType="separate"/>
      </w:r>
      <w:r>
        <w:t>5</w:t>
      </w:r>
      <w:r>
        <w:fldChar w:fldCharType="end"/>
      </w:r>
    </w:p>
    <w:p w14:paraId="2F932C99" w14:textId="77777777" w:rsidR="00B61242" w:rsidRDefault="00B61242">
      <w:pPr>
        <w:pStyle w:val="TOC2"/>
        <w:rPr>
          <w:rFonts w:eastAsiaTheme="minorEastAsia"/>
          <w:color w:val="auto"/>
          <w:lang w:eastAsia="en-GB"/>
        </w:rPr>
      </w:pPr>
      <w:r w:rsidRPr="00EA7209">
        <w:t>4.2.</w:t>
      </w:r>
      <w:r>
        <w:rPr>
          <w:rFonts w:eastAsiaTheme="minorEastAsia"/>
          <w:color w:val="auto"/>
          <w:lang w:eastAsia="en-GB"/>
        </w:rPr>
        <w:tab/>
      </w:r>
      <w:r>
        <w:t>Measurement and visual Checks</w:t>
      </w:r>
      <w:r>
        <w:tab/>
      </w:r>
      <w:r>
        <w:fldChar w:fldCharType="begin"/>
      </w:r>
      <w:r>
        <w:instrText xml:space="preserve"> PAGEREF _Toc464200682 \h </w:instrText>
      </w:r>
      <w:r>
        <w:fldChar w:fldCharType="separate"/>
      </w:r>
      <w:r>
        <w:t>5</w:t>
      </w:r>
      <w:r>
        <w:fldChar w:fldCharType="end"/>
      </w:r>
    </w:p>
    <w:p w14:paraId="3C22AFF1" w14:textId="77777777" w:rsidR="00B61242" w:rsidRDefault="00B61242">
      <w:pPr>
        <w:pStyle w:val="TOC1"/>
        <w:rPr>
          <w:rFonts w:eastAsiaTheme="minorEastAsia"/>
          <w:b w:val="0"/>
          <w:color w:val="auto"/>
          <w:lang w:eastAsia="en-GB"/>
        </w:rPr>
      </w:pPr>
      <w:r w:rsidRPr="00EA7209">
        <w:t>5.</w:t>
      </w:r>
      <w:r>
        <w:rPr>
          <w:rFonts w:eastAsiaTheme="minorEastAsia"/>
          <w:b w:val="0"/>
          <w:color w:val="auto"/>
          <w:lang w:eastAsia="en-GB"/>
        </w:rPr>
        <w:tab/>
      </w:r>
      <w:r>
        <w:t>MEASUREMENTS AND RECORDS OF PARAMETERS</w:t>
      </w:r>
      <w:r>
        <w:tab/>
      </w:r>
      <w:r>
        <w:fldChar w:fldCharType="begin"/>
      </w:r>
      <w:r>
        <w:instrText xml:space="preserve"> PAGEREF _Toc464200683 \h </w:instrText>
      </w:r>
      <w:r>
        <w:fldChar w:fldCharType="separate"/>
      </w:r>
      <w:r>
        <w:t>5</w:t>
      </w:r>
      <w:r>
        <w:fldChar w:fldCharType="end"/>
      </w:r>
    </w:p>
    <w:p w14:paraId="19C47989" w14:textId="77777777" w:rsidR="00B61242" w:rsidRDefault="00B61242">
      <w:pPr>
        <w:pStyle w:val="TOC1"/>
        <w:rPr>
          <w:rFonts w:eastAsiaTheme="minorEastAsia"/>
          <w:b w:val="0"/>
          <w:color w:val="auto"/>
          <w:lang w:eastAsia="en-GB"/>
        </w:rPr>
      </w:pPr>
      <w:r w:rsidRPr="00EA7209">
        <w:t>6.</w:t>
      </w:r>
      <w:r>
        <w:rPr>
          <w:rFonts w:eastAsiaTheme="minorEastAsia"/>
          <w:b w:val="0"/>
          <w:color w:val="auto"/>
          <w:lang w:eastAsia="en-GB"/>
        </w:rPr>
        <w:tab/>
      </w:r>
      <w:r>
        <w:t>FUNCTIONALITY</w:t>
      </w:r>
      <w:r>
        <w:tab/>
      </w:r>
      <w:r>
        <w:fldChar w:fldCharType="begin"/>
      </w:r>
      <w:r>
        <w:instrText xml:space="preserve"> PAGEREF _Toc464200684 \h </w:instrText>
      </w:r>
      <w:r>
        <w:fldChar w:fldCharType="separate"/>
      </w:r>
      <w:r>
        <w:t>6</w:t>
      </w:r>
      <w:r>
        <w:fldChar w:fldCharType="end"/>
      </w:r>
    </w:p>
    <w:p w14:paraId="21772D1A" w14:textId="77777777" w:rsidR="00B61242" w:rsidRDefault="00B61242">
      <w:pPr>
        <w:pStyle w:val="TOC1"/>
        <w:rPr>
          <w:rFonts w:eastAsiaTheme="minorEastAsia"/>
          <w:b w:val="0"/>
          <w:color w:val="auto"/>
          <w:lang w:eastAsia="en-GB"/>
        </w:rPr>
      </w:pPr>
      <w:r w:rsidRPr="00EA7209">
        <w:t>7.</w:t>
      </w:r>
      <w:r>
        <w:rPr>
          <w:rFonts w:eastAsiaTheme="minorEastAsia"/>
          <w:b w:val="0"/>
          <w:color w:val="auto"/>
          <w:lang w:eastAsia="en-GB"/>
        </w:rPr>
        <w:tab/>
      </w:r>
      <w:r>
        <w:t>LINK TO FUTURE MAINTENANCE</w:t>
      </w:r>
      <w:r>
        <w:tab/>
      </w:r>
      <w:r>
        <w:fldChar w:fldCharType="begin"/>
      </w:r>
      <w:r>
        <w:instrText xml:space="preserve"> PAGEREF _Toc464200685 \h </w:instrText>
      </w:r>
      <w:r>
        <w:fldChar w:fldCharType="separate"/>
      </w:r>
      <w:r>
        <w:t>6</w:t>
      </w:r>
      <w:r>
        <w:fldChar w:fldCharType="end"/>
      </w:r>
    </w:p>
    <w:p w14:paraId="7409F7FD" w14:textId="77777777" w:rsidR="00B61242" w:rsidRDefault="00B61242">
      <w:pPr>
        <w:pStyle w:val="TOC1"/>
        <w:rPr>
          <w:rFonts w:eastAsiaTheme="minorEastAsia"/>
          <w:b w:val="0"/>
          <w:color w:val="auto"/>
          <w:lang w:eastAsia="en-GB"/>
        </w:rPr>
      </w:pPr>
      <w:r w:rsidRPr="00EA7209">
        <w:t>8.</w:t>
      </w:r>
      <w:r>
        <w:rPr>
          <w:rFonts w:eastAsiaTheme="minorEastAsia"/>
          <w:b w:val="0"/>
          <w:color w:val="auto"/>
          <w:lang w:eastAsia="en-GB"/>
        </w:rPr>
        <w:tab/>
      </w:r>
      <w:r>
        <w:t>VALIDATION</w:t>
      </w:r>
      <w:r>
        <w:tab/>
      </w:r>
      <w:r>
        <w:fldChar w:fldCharType="begin"/>
      </w:r>
      <w:r>
        <w:instrText xml:space="preserve"> PAGEREF _Toc464200686 \h </w:instrText>
      </w:r>
      <w:r>
        <w:fldChar w:fldCharType="separate"/>
      </w:r>
      <w:r>
        <w:t>6</w:t>
      </w:r>
      <w:r>
        <w:fldChar w:fldCharType="end"/>
      </w:r>
    </w:p>
    <w:p w14:paraId="3D7B91EE" w14:textId="77777777" w:rsidR="00B61242" w:rsidRDefault="00B61242">
      <w:pPr>
        <w:pStyle w:val="TOC1"/>
        <w:rPr>
          <w:rFonts w:eastAsiaTheme="minorEastAsia"/>
          <w:b w:val="0"/>
          <w:color w:val="auto"/>
          <w:lang w:eastAsia="en-GB"/>
        </w:rPr>
      </w:pPr>
      <w:r w:rsidRPr="00EA7209">
        <w:t>9.</w:t>
      </w:r>
      <w:r>
        <w:rPr>
          <w:rFonts w:eastAsiaTheme="minorEastAsia"/>
          <w:b w:val="0"/>
          <w:color w:val="auto"/>
          <w:lang w:eastAsia="en-GB"/>
        </w:rPr>
        <w:tab/>
      </w:r>
      <w:r>
        <w:t>MONITORING</w:t>
      </w:r>
      <w:r>
        <w:tab/>
      </w:r>
      <w:r>
        <w:fldChar w:fldCharType="begin"/>
      </w:r>
      <w:r>
        <w:instrText xml:space="preserve"> PAGEREF _Toc464200687 \h </w:instrText>
      </w:r>
      <w:r>
        <w:fldChar w:fldCharType="separate"/>
      </w:r>
      <w:r>
        <w:t>7</w:t>
      </w:r>
      <w:r>
        <w:fldChar w:fldCharType="end"/>
      </w:r>
    </w:p>
    <w:p w14:paraId="489A3C64" w14:textId="77777777" w:rsidR="00B61242" w:rsidRDefault="00B61242">
      <w:pPr>
        <w:pStyle w:val="TOC1"/>
        <w:rPr>
          <w:rFonts w:eastAsiaTheme="minorEastAsia"/>
          <w:b w:val="0"/>
          <w:color w:val="auto"/>
          <w:lang w:eastAsia="en-GB"/>
        </w:rPr>
      </w:pPr>
      <w:r w:rsidRPr="00EA7209">
        <w:t>10.</w:t>
      </w:r>
      <w:r>
        <w:rPr>
          <w:rFonts w:eastAsiaTheme="minorEastAsia"/>
          <w:b w:val="0"/>
          <w:color w:val="auto"/>
          <w:lang w:eastAsia="en-GB"/>
        </w:rPr>
        <w:tab/>
      </w:r>
      <w:r>
        <w:t>ACRONYMS</w:t>
      </w:r>
      <w:r>
        <w:tab/>
      </w:r>
      <w:r>
        <w:fldChar w:fldCharType="begin"/>
      </w:r>
      <w:r>
        <w:instrText xml:space="preserve"> PAGEREF _Toc464200688 \h </w:instrText>
      </w:r>
      <w:r>
        <w:fldChar w:fldCharType="separate"/>
      </w:r>
      <w:r>
        <w:t>7</w:t>
      </w:r>
      <w:r>
        <w:fldChar w:fldCharType="end"/>
      </w:r>
    </w:p>
    <w:p w14:paraId="600B9581" w14:textId="77777777" w:rsidR="00B61242" w:rsidRDefault="00B61242">
      <w:pPr>
        <w:pStyle w:val="TOC1"/>
        <w:rPr>
          <w:rFonts w:eastAsiaTheme="minorEastAsia"/>
          <w:b w:val="0"/>
          <w:color w:val="auto"/>
          <w:lang w:eastAsia="en-GB"/>
        </w:rPr>
      </w:pPr>
      <w:r w:rsidRPr="00EA7209">
        <w:t>11.</w:t>
      </w:r>
      <w:r>
        <w:rPr>
          <w:rFonts w:eastAsiaTheme="minorEastAsia"/>
          <w:b w:val="0"/>
          <w:color w:val="auto"/>
          <w:lang w:eastAsia="en-GB"/>
        </w:rPr>
        <w:tab/>
      </w:r>
      <w:r>
        <w:t>REFERENCES</w:t>
      </w:r>
      <w:r>
        <w:tab/>
      </w:r>
      <w:r>
        <w:fldChar w:fldCharType="begin"/>
      </w:r>
      <w:r>
        <w:instrText xml:space="preserve"> PAGEREF _Toc464200689 \h </w:instrText>
      </w:r>
      <w:r>
        <w:fldChar w:fldCharType="separate"/>
      </w:r>
      <w:r>
        <w:t>7</w:t>
      </w:r>
      <w:r>
        <w:fldChar w:fldCharType="end"/>
      </w:r>
    </w:p>
    <w:p w14:paraId="37735326" w14:textId="77777777" w:rsidR="00B61242" w:rsidRDefault="00B61242">
      <w:pPr>
        <w:pStyle w:val="TOC4"/>
        <w:rPr>
          <w:rFonts w:eastAsiaTheme="minorEastAsia"/>
          <w:b w:val="0"/>
          <w:noProof/>
          <w:color w:val="auto"/>
          <w:lang w:eastAsia="en-GB"/>
        </w:rPr>
      </w:pPr>
      <w:r w:rsidRPr="00EA7209">
        <w:rPr>
          <w:noProof/>
          <w:u w:color="407EC9"/>
        </w:rPr>
        <w:t>ANNEX A</w:t>
      </w:r>
      <w:r>
        <w:rPr>
          <w:rFonts w:eastAsiaTheme="minorEastAsia"/>
          <w:b w:val="0"/>
          <w:noProof/>
          <w:color w:val="auto"/>
          <w:lang w:eastAsia="en-GB"/>
        </w:rPr>
        <w:tab/>
      </w:r>
      <w:r w:rsidRPr="00EA7209">
        <w:rPr>
          <w:noProof/>
        </w:rPr>
        <w:t>EXAMPLES OF TYPICAL SYSTEMS REQUIRING COMMISSIONING</w:t>
      </w:r>
      <w:r>
        <w:rPr>
          <w:noProof/>
        </w:rPr>
        <w:tab/>
      </w:r>
      <w:r>
        <w:rPr>
          <w:noProof/>
        </w:rPr>
        <w:fldChar w:fldCharType="begin"/>
      </w:r>
      <w:r>
        <w:rPr>
          <w:noProof/>
        </w:rPr>
        <w:instrText xml:space="preserve"> PAGEREF _Toc464200690 \h </w:instrText>
      </w:r>
      <w:r>
        <w:rPr>
          <w:noProof/>
        </w:rPr>
      </w:r>
      <w:r>
        <w:rPr>
          <w:noProof/>
        </w:rPr>
        <w:fldChar w:fldCharType="separate"/>
      </w:r>
      <w:r>
        <w:rPr>
          <w:noProof/>
        </w:rPr>
        <w:t>8</w:t>
      </w:r>
      <w:r>
        <w:rPr>
          <w:noProof/>
        </w:rPr>
        <w:fldChar w:fldCharType="end"/>
      </w:r>
    </w:p>
    <w:p w14:paraId="5E49B81D" w14:textId="77777777" w:rsidR="00B61242" w:rsidRDefault="00B61242">
      <w:pPr>
        <w:pStyle w:val="TOC4"/>
        <w:rPr>
          <w:rFonts w:eastAsiaTheme="minorEastAsia"/>
          <w:b w:val="0"/>
          <w:noProof/>
          <w:color w:val="auto"/>
          <w:lang w:eastAsia="en-GB"/>
        </w:rPr>
      </w:pPr>
      <w:r w:rsidRPr="00EA7209">
        <w:rPr>
          <w:noProof/>
          <w:u w:color="407EC9"/>
        </w:rPr>
        <w:t>ANNEX B</w:t>
      </w:r>
      <w:r>
        <w:rPr>
          <w:rFonts w:eastAsiaTheme="minorEastAsia"/>
          <w:b w:val="0"/>
          <w:noProof/>
          <w:color w:val="auto"/>
          <w:lang w:eastAsia="en-GB"/>
        </w:rPr>
        <w:tab/>
      </w:r>
      <w:r>
        <w:rPr>
          <w:noProof/>
        </w:rPr>
        <w:t>AN EXAMPLE OF A TEST SHEET</w:t>
      </w:r>
      <w:r>
        <w:rPr>
          <w:noProof/>
        </w:rPr>
        <w:tab/>
      </w:r>
      <w:r>
        <w:rPr>
          <w:noProof/>
        </w:rPr>
        <w:fldChar w:fldCharType="begin"/>
      </w:r>
      <w:r>
        <w:rPr>
          <w:noProof/>
        </w:rPr>
        <w:instrText xml:space="preserve"> PAGEREF _Toc464200691 \h </w:instrText>
      </w:r>
      <w:r>
        <w:rPr>
          <w:noProof/>
        </w:rPr>
      </w:r>
      <w:r>
        <w:rPr>
          <w:noProof/>
        </w:rPr>
        <w:fldChar w:fldCharType="separate"/>
      </w:r>
      <w:r>
        <w:rPr>
          <w:noProof/>
        </w:rPr>
        <w:t>14</w:t>
      </w:r>
      <w:r>
        <w:rPr>
          <w:noProof/>
        </w:rPr>
        <w:fldChar w:fldCharType="end"/>
      </w:r>
    </w:p>
    <w:p w14:paraId="2D86F3AC" w14:textId="6F639320" w:rsidR="00161325" w:rsidRPr="00C91630" w:rsidRDefault="004A4EC4" w:rsidP="00BA5754">
      <w:pPr>
        <w:rPr>
          <w:noProof/>
        </w:rPr>
      </w:pPr>
      <w:r>
        <w:rPr>
          <w:noProof/>
        </w:rPr>
        <w:fldChar w:fldCharType="end"/>
      </w:r>
    </w:p>
    <w:p w14:paraId="2D3EC768" w14:textId="77777777" w:rsidR="00994D97" w:rsidRDefault="00994D97" w:rsidP="00C9558A">
      <w:pPr>
        <w:pStyle w:val="ListofFigures"/>
      </w:pPr>
      <w:r w:rsidRPr="00441393">
        <w:t>List of Figures</w:t>
      </w:r>
    </w:p>
    <w:p w14:paraId="2A108401" w14:textId="77777777" w:rsidR="004274D1"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4274D1">
        <w:rPr>
          <w:noProof/>
        </w:rPr>
        <w:t>Figure 1</w:t>
      </w:r>
      <w:r w:rsidR="004274D1">
        <w:rPr>
          <w:rFonts w:eastAsiaTheme="minorEastAsia"/>
          <w:i w:val="0"/>
          <w:noProof/>
          <w:sz w:val="24"/>
          <w:szCs w:val="24"/>
          <w:lang w:val="en-US"/>
        </w:rPr>
        <w:tab/>
      </w:r>
      <w:r w:rsidR="004274D1">
        <w:rPr>
          <w:noProof/>
        </w:rPr>
        <w:t>Light distribution curve showing tolerances</w:t>
      </w:r>
      <w:r w:rsidR="004274D1">
        <w:rPr>
          <w:noProof/>
        </w:rPr>
        <w:tab/>
      </w:r>
      <w:r w:rsidR="004274D1">
        <w:rPr>
          <w:noProof/>
        </w:rPr>
        <w:fldChar w:fldCharType="begin"/>
      </w:r>
      <w:r w:rsidR="004274D1">
        <w:rPr>
          <w:noProof/>
        </w:rPr>
        <w:instrText xml:space="preserve"> PAGEREF _Toc456272383 \h </w:instrText>
      </w:r>
      <w:r w:rsidR="004274D1">
        <w:rPr>
          <w:noProof/>
        </w:rPr>
      </w:r>
      <w:r w:rsidR="004274D1">
        <w:rPr>
          <w:noProof/>
        </w:rPr>
        <w:fldChar w:fldCharType="separate"/>
      </w:r>
      <w:r w:rsidR="004274D1">
        <w:rPr>
          <w:noProof/>
        </w:rPr>
        <w:t>6</w:t>
      </w:r>
      <w:r w:rsidR="004274D1">
        <w:rPr>
          <w:noProof/>
        </w:rPr>
        <w:fldChar w:fldCharType="end"/>
      </w:r>
    </w:p>
    <w:p w14:paraId="56A4DF72" w14:textId="77777777" w:rsidR="004274D1" w:rsidRDefault="004274D1">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Monitored Buoy – Initial Request Stage</w:t>
      </w:r>
      <w:r>
        <w:rPr>
          <w:noProof/>
        </w:rPr>
        <w:tab/>
      </w:r>
      <w:r>
        <w:rPr>
          <w:noProof/>
        </w:rPr>
        <w:fldChar w:fldCharType="begin"/>
      </w:r>
      <w:r>
        <w:rPr>
          <w:noProof/>
        </w:rPr>
        <w:instrText xml:space="preserve"> PAGEREF _Toc456272384 \h </w:instrText>
      </w:r>
      <w:r>
        <w:rPr>
          <w:noProof/>
        </w:rPr>
      </w:r>
      <w:r>
        <w:rPr>
          <w:noProof/>
        </w:rPr>
        <w:fldChar w:fldCharType="separate"/>
      </w:r>
      <w:r>
        <w:rPr>
          <w:noProof/>
        </w:rPr>
        <w:t>9</w:t>
      </w:r>
      <w:r>
        <w:rPr>
          <w:noProof/>
        </w:rPr>
        <w:fldChar w:fldCharType="end"/>
      </w:r>
    </w:p>
    <w:p w14:paraId="0E1D0464" w14:textId="77777777" w:rsidR="004274D1" w:rsidRDefault="004274D1">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Pre Build Configuration</w:t>
      </w:r>
      <w:r>
        <w:rPr>
          <w:noProof/>
        </w:rPr>
        <w:tab/>
      </w:r>
      <w:r>
        <w:rPr>
          <w:noProof/>
        </w:rPr>
        <w:fldChar w:fldCharType="begin"/>
      </w:r>
      <w:r>
        <w:rPr>
          <w:noProof/>
        </w:rPr>
        <w:instrText xml:space="preserve"> PAGEREF _Toc456272385 \h </w:instrText>
      </w:r>
      <w:r>
        <w:rPr>
          <w:noProof/>
        </w:rPr>
      </w:r>
      <w:r>
        <w:rPr>
          <w:noProof/>
        </w:rPr>
        <w:fldChar w:fldCharType="separate"/>
      </w:r>
      <w:r>
        <w:rPr>
          <w:noProof/>
        </w:rPr>
        <w:t>10</w:t>
      </w:r>
      <w:r>
        <w:rPr>
          <w:noProof/>
        </w:rPr>
        <w:fldChar w:fldCharType="end"/>
      </w:r>
    </w:p>
    <w:p w14:paraId="0A3E19FE" w14:textId="77777777" w:rsidR="004274D1" w:rsidRDefault="004274D1">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Pre Build Configuration</w:t>
      </w:r>
      <w:r>
        <w:rPr>
          <w:noProof/>
        </w:rPr>
        <w:tab/>
      </w:r>
      <w:r>
        <w:rPr>
          <w:noProof/>
        </w:rPr>
        <w:fldChar w:fldCharType="begin"/>
      </w:r>
      <w:r>
        <w:rPr>
          <w:noProof/>
        </w:rPr>
        <w:instrText xml:space="preserve"> PAGEREF _Toc456272386 \h </w:instrText>
      </w:r>
      <w:r>
        <w:rPr>
          <w:noProof/>
        </w:rPr>
      </w:r>
      <w:r>
        <w:rPr>
          <w:noProof/>
        </w:rPr>
        <w:fldChar w:fldCharType="separate"/>
      </w:r>
      <w:r>
        <w:rPr>
          <w:noProof/>
        </w:rPr>
        <w:t>11</w:t>
      </w:r>
      <w:r>
        <w:rPr>
          <w:noProof/>
        </w:rPr>
        <w:fldChar w:fldCharType="end"/>
      </w:r>
    </w:p>
    <w:p w14:paraId="0B77D874" w14:textId="77777777" w:rsidR="004274D1" w:rsidRDefault="004274D1">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Pr>
          <w:noProof/>
        </w:rPr>
        <w:t>Assembly</w:t>
      </w:r>
      <w:r>
        <w:rPr>
          <w:noProof/>
        </w:rPr>
        <w:tab/>
      </w:r>
      <w:r>
        <w:rPr>
          <w:noProof/>
        </w:rPr>
        <w:fldChar w:fldCharType="begin"/>
      </w:r>
      <w:r>
        <w:rPr>
          <w:noProof/>
        </w:rPr>
        <w:instrText xml:space="preserve"> PAGEREF _Toc456272387 \h </w:instrText>
      </w:r>
      <w:r>
        <w:rPr>
          <w:noProof/>
        </w:rPr>
      </w:r>
      <w:r>
        <w:rPr>
          <w:noProof/>
        </w:rPr>
        <w:fldChar w:fldCharType="separate"/>
      </w:r>
      <w:r>
        <w:rPr>
          <w:noProof/>
        </w:rPr>
        <w:t>12</w:t>
      </w:r>
      <w:r>
        <w:rPr>
          <w:noProof/>
        </w:rPr>
        <w:fldChar w:fldCharType="end"/>
      </w:r>
    </w:p>
    <w:p w14:paraId="0FB78FF1" w14:textId="77777777" w:rsidR="004274D1" w:rsidRDefault="004274D1">
      <w:pPr>
        <w:pStyle w:val="TableofFigures"/>
        <w:rPr>
          <w:rFonts w:eastAsiaTheme="minorEastAsia"/>
          <w:i w:val="0"/>
          <w:noProof/>
          <w:sz w:val="24"/>
          <w:szCs w:val="24"/>
          <w:lang w:val="en-US"/>
        </w:rPr>
      </w:pPr>
      <w:r>
        <w:rPr>
          <w:noProof/>
        </w:rPr>
        <w:t>Figure 6</w:t>
      </w:r>
      <w:r>
        <w:rPr>
          <w:rFonts w:eastAsiaTheme="minorEastAsia"/>
          <w:i w:val="0"/>
          <w:noProof/>
          <w:sz w:val="24"/>
          <w:szCs w:val="24"/>
          <w:lang w:val="en-US"/>
        </w:rPr>
        <w:tab/>
      </w:r>
      <w:r>
        <w:rPr>
          <w:noProof/>
        </w:rPr>
        <w:t>Commission &amp; Soak Test</w:t>
      </w:r>
      <w:r>
        <w:rPr>
          <w:noProof/>
        </w:rPr>
        <w:tab/>
      </w:r>
      <w:r>
        <w:rPr>
          <w:noProof/>
        </w:rPr>
        <w:fldChar w:fldCharType="begin"/>
      </w:r>
      <w:r>
        <w:rPr>
          <w:noProof/>
        </w:rPr>
        <w:instrText xml:space="preserve"> PAGEREF _Toc456272388 \h </w:instrText>
      </w:r>
      <w:r>
        <w:rPr>
          <w:noProof/>
        </w:rPr>
      </w:r>
      <w:r>
        <w:rPr>
          <w:noProof/>
        </w:rPr>
        <w:fldChar w:fldCharType="separate"/>
      </w:r>
      <w:r>
        <w:rPr>
          <w:noProof/>
        </w:rPr>
        <w:t>13</w:t>
      </w:r>
      <w:r>
        <w:rPr>
          <w:noProof/>
        </w:rPr>
        <w:fldChar w:fldCharType="end"/>
      </w:r>
    </w:p>
    <w:p w14:paraId="1019D410" w14:textId="77777777" w:rsidR="004274D1" w:rsidRDefault="004274D1">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Pr>
          <w:noProof/>
        </w:rPr>
        <w:t>Deployment, Servicing &amp; Fault Finding</w:t>
      </w:r>
      <w:r>
        <w:rPr>
          <w:noProof/>
        </w:rPr>
        <w:tab/>
      </w:r>
      <w:r>
        <w:rPr>
          <w:noProof/>
        </w:rPr>
        <w:fldChar w:fldCharType="begin"/>
      </w:r>
      <w:r>
        <w:rPr>
          <w:noProof/>
        </w:rPr>
        <w:instrText xml:space="preserve"> PAGEREF _Toc456272389 \h </w:instrText>
      </w:r>
      <w:r>
        <w:rPr>
          <w:noProof/>
        </w:rPr>
      </w:r>
      <w:r>
        <w:rPr>
          <w:noProof/>
        </w:rPr>
        <w:fldChar w:fldCharType="separate"/>
      </w:r>
      <w:r>
        <w:rPr>
          <w:noProof/>
        </w:rPr>
        <w:t>14</w:t>
      </w:r>
      <w:r>
        <w:rPr>
          <w:noProof/>
        </w:rPr>
        <w:fldChar w:fldCharType="end"/>
      </w:r>
    </w:p>
    <w:p w14:paraId="6D8C21D7" w14:textId="77777777" w:rsidR="005E4659" w:rsidRDefault="00923B4D" w:rsidP="00BA5754">
      <w:r>
        <w:fldChar w:fldCharType="end"/>
      </w:r>
    </w:p>
    <w:p w14:paraId="4456FF68" w14:textId="49E9368A" w:rsidR="00B07717" w:rsidRPr="004274D1" w:rsidRDefault="00B07717" w:rsidP="007D1805">
      <w:pPr>
        <w:pStyle w:val="TableofFigures"/>
        <w:rPr>
          <w:i w:val="0"/>
        </w:rPr>
      </w:pPr>
    </w:p>
    <w:p w14:paraId="58910FFF" w14:textId="77777777" w:rsidR="00790277" w:rsidRPr="00B61242" w:rsidRDefault="00790277" w:rsidP="003274DB">
      <w:pPr>
        <w:sectPr w:rsidR="00790277" w:rsidRPr="00B61242"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01F93F6" w14:textId="77777777" w:rsidR="004944C8" w:rsidRDefault="00ED4450" w:rsidP="00DE2814">
      <w:pPr>
        <w:pStyle w:val="Heading1"/>
      </w:pPr>
      <w:bookmarkStart w:id="4" w:name="_Toc464200677"/>
      <w:commentRangeStart w:id="5"/>
      <w:r>
        <w:lastRenderedPageBreak/>
        <w:t>INTRODUCTION</w:t>
      </w:r>
      <w:commentRangeEnd w:id="5"/>
      <w:r w:rsidR="00795637">
        <w:rPr>
          <w:rStyle w:val="CommentReference"/>
          <w:rFonts w:asciiTheme="minorHAnsi" w:eastAsiaTheme="minorHAnsi" w:hAnsiTheme="minorHAnsi" w:cstheme="minorBidi"/>
          <w:b w:val="0"/>
          <w:bCs w:val="0"/>
          <w:caps w:val="0"/>
          <w:color w:val="auto"/>
        </w:rPr>
        <w:commentReference w:id="5"/>
      </w:r>
      <w:bookmarkEnd w:id="4"/>
    </w:p>
    <w:p w14:paraId="667C148A" w14:textId="77777777" w:rsidR="004944C8" w:rsidRDefault="004944C8" w:rsidP="004944C8">
      <w:pPr>
        <w:pStyle w:val="Heading1separatationline"/>
      </w:pPr>
    </w:p>
    <w:p w14:paraId="20E2351E" w14:textId="3F885BCF" w:rsidR="007572FC" w:rsidRPr="007572FC" w:rsidRDefault="007572FC" w:rsidP="007572FC">
      <w:pPr>
        <w:rPr>
          <w:ins w:id="6" w:author="Peter Dobson" w:date="2016-10-11T11:38:00Z"/>
          <w:sz w:val="22"/>
        </w:rPr>
      </w:pPr>
      <w:ins w:id="7" w:author="Peter Dobson" w:date="2016-10-11T11:38:00Z">
        <w:r w:rsidRPr="007572FC">
          <w:rPr>
            <w:sz w:val="22"/>
          </w:rPr>
          <w:t xml:space="preserve">In very general terms, the process to manufacture and/or supply a product/system is based upon the following sequence of activities, with commissioning generally taking place in a number of forms across the final </w:t>
        </w:r>
      </w:ins>
      <w:r w:rsidR="00E3341B">
        <w:rPr>
          <w:sz w:val="22"/>
        </w:rPr>
        <w:t>three</w:t>
      </w:r>
      <w:ins w:id="8" w:author="Peter Dobson" w:date="2016-10-11T11:38:00Z">
        <w:r w:rsidRPr="007572FC">
          <w:rPr>
            <w:sz w:val="22"/>
          </w:rPr>
          <w:t xml:space="preserve"> activities:</w:t>
        </w:r>
      </w:ins>
    </w:p>
    <w:p w14:paraId="211C776C" w14:textId="77777777" w:rsidR="007572FC" w:rsidRDefault="007572FC" w:rsidP="007572FC">
      <w:pPr>
        <w:rPr>
          <w:ins w:id="9" w:author="Peter Dobson" w:date="2016-10-11T11:38:00Z"/>
          <w:lang w:val="en-AU"/>
        </w:rPr>
      </w:pPr>
    </w:p>
    <w:p w14:paraId="5C1E3490" w14:textId="77777777" w:rsidR="007572FC" w:rsidRPr="007572FC" w:rsidRDefault="007572FC" w:rsidP="007572FC">
      <w:pPr>
        <w:pStyle w:val="Bullet1text"/>
        <w:rPr>
          <w:ins w:id="10" w:author="Peter Dobson" w:date="2016-10-11T11:38:00Z"/>
        </w:rPr>
      </w:pPr>
      <w:ins w:id="11" w:author="Peter Dobson" w:date="2016-10-11T11:38:00Z">
        <w:r w:rsidRPr="007572FC">
          <w:t>Requirements and specification development;</w:t>
        </w:r>
      </w:ins>
    </w:p>
    <w:p w14:paraId="0DD35959" w14:textId="77777777" w:rsidR="007572FC" w:rsidRPr="007572FC" w:rsidRDefault="007572FC" w:rsidP="007572FC">
      <w:pPr>
        <w:pStyle w:val="Bullet1text"/>
        <w:rPr>
          <w:ins w:id="12" w:author="Peter Dobson" w:date="2016-10-11T11:38:00Z"/>
        </w:rPr>
      </w:pPr>
      <w:ins w:id="13" w:author="Peter Dobson" w:date="2016-10-11T11:38:00Z">
        <w:r w:rsidRPr="007572FC">
          <w:t>Design (preliminary and detailed);</w:t>
        </w:r>
      </w:ins>
    </w:p>
    <w:p w14:paraId="0017676E" w14:textId="77777777" w:rsidR="007572FC" w:rsidRPr="007572FC" w:rsidRDefault="007572FC" w:rsidP="007572FC">
      <w:pPr>
        <w:pStyle w:val="Bullet1text"/>
        <w:rPr>
          <w:ins w:id="14" w:author="Peter Dobson" w:date="2016-10-11T11:38:00Z"/>
        </w:rPr>
      </w:pPr>
      <w:ins w:id="15" w:author="Peter Dobson" w:date="2016-10-11T11:38:00Z">
        <w:r w:rsidRPr="007572FC">
          <w:t>Manufacture/assembly;</w:t>
        </w:r>
      </w:ins>
    </w:p>
    <w:p w14:paraId="1CE78E00" w14:textId="77777777" w:rsidR="007572FC" w:rsidRPr="007572FC" w:rsidRDefault="007572FC" w:rsidP="007572FC">
      <w:pPr>
        <w:pStyle w:val="Bullet1text"/>
        <w:rPr>
          <w:ins w:id="16" w:author="Peter Dobson" w:date="2016-10-11T11:38:00Z"/>
        </w:rPr>
      </w:pPr>
      <w:ins w:id="17" w:author="Peter Dobson" w:date="2016-10-11T11:38:00Z">
        <w:r w:rsidRPr="007572FC">
          <w:t>Testing;</w:t>
        </w:r>
      </w:ins>
    </w:p>
    <w:p w14:paraId="7A3F61D3" w14:textId="77777777" w:rsidR="007572FC" w:rsidRPr="007572FC" w:rsidRDefault="007572FC" w:rsidP="007572FC">
      <w:pPr>
        <w:pStyle w:val="Bullet1text"/>
        <w:rPr>
          <w:ins w:id="18" w:author="Peter Dobson" w:date="2016-10-11T11:38:00Z"/>
        </w:rPr>
      </w:pPr>
      <w:ins w:id="19" w:author="Peter Dobson" w:date="2016-10-11T11:38:00Z">
        <w:r w:rsidRPr="007572FC">
          <w:t>Delivery;</w:t>
        </w:r>
      </w:ins>
    </w:p>
    <w:p w14:paraId="6C98E299" w14:textId="77777777" w:rsidR="007572FC" w:rsidRDefault="007572FC" w:rsidP="007572FC">
      <w:pPr>
        <w:pStyle w:val="Bullet1text"/>
        <w:rPr>
          <w:lang w:val="en-AU"/>
        </w:rPr>
      </w:pPr>
      <w:ins w:id="20" w:author="Peter Dobson" w:date="2016-10-11T11:38:00Z">
        <w:r w:rsidRPr="007572FC">
          <w:t>Integration/installation</w:t>
        </w:r>
        <w:r>
          <w:rPr>
            <w:lang w:val="en-AU"/>
          </w:rPr>
          <w:t>.</w:t>
        </w:r>
      </w:ins>
    </w:p>
    <w:p w14:paraId="77AF428A" w14:textId="4B4FA73D" w:rsidR="007572FC" w:rsidRDefault="007572FC" w:rsidP="007F26A6">
      <w:pPr>
        <w:pStyle w:val="BodyText"/>
      </w:pPr>
      <w:r>
        <w:t xml:space="preserve">It is fundamental in providing effective Aids to Navigation (AtoN) that their performance and reliability meet the operational needs.  To ensure this is achieved, it is important that components, equipment and systems are checked before implementation, fitment and use.  The impact of </w:t>
      </w:r>
      <w:del w:id="21" w:author="Peter Dobson" w:date="2016-10-11T12:04:00Z">
        <w:r w:rsidDel="00971431">
          <w:delText xml:space="preserve">not </w:delText>
        </w:r>
      </w:del>
      <w:ins w:id="22" w:author="Peter Dobson" w:date="2016-10-11T12:04:00Z">
        <w:r w:rsidR="00971431">
          <w:t>in</w:t>
        </w:r>
      </w:ins>
      <w:r>
        <w:t xml:space="preserve">effectively </w:t>
      </w:r>
      <w:ins w:id="23" w:author="Peter Dobson" w:date="2016-10-11T12:04:00Z">
        <w:r w:rsidR="00971431">
          <w:t>A</w:t>
        </w:r>
      </w:ins>
      <w:ins w:id="24" w:author="Peter Dobson" w:date="2016-10-11T12:05:00Z">
        <w:r w:rsidR="00971431">
          <w:t xml:space="preserve">toN equipment verification </w:t>
        </w:r>
      </w:ins>
      <w:del w:id="25" w:author="Peter Dobson" w:date="2016-10-11T12:05:00Z">
        <w:r w:rsidDel="00971431">
          <w:delText>achieving this</w:delText>
        </w:r>
      </w:del>
      <w:r>
        <w:t xml:space="preserve"> can extend far beyond the inconvenience of have to undertake an unplanned repair.</w:t>
      </w:r>
      <w:ins w:id="26" w:author="Peter Dobson" w:date="2016-10-11T12:05:00Z">
        <w:r w:rsidR="00971431">
          <w:t xml:space="preserve"> The delivery of</w:t>
        </w:r>
      </w:ins>
      <w:ins w:id="27" w:author="Peter Dobson" w:date="2016-10-11T12:07:00Z">
        <w:r w:rsidR="00971431">
          <w:t xml:space="preserve"> these important services could have a direct </w:t>
        </w:r>
      </w:ins>
      <w:ins w:id="28" w:author="Peter Dobson" w:date="2016-10-11T12:08:00Z">
        <w:r w:rsidR="00971431">
          <w:t>impact to safe navigation.</w:t>
        </w:r>
      </w:ins>
    </w:p>
    <w:p w14:paraId="170C1652" w14:textId="0BC53195" w:rsidR="007F26A6" w:rsidRDefault="007F26A6" w:rsidP="007F26A6">
      <w:pPr>
        <w:pStyle w:val="Heading1"/>
      </w:pPr>
      <w:bookmarkStart w:id="29" w:name="_Toc464200678"/>
      <w:r>
        <w:t>SCOPE</w:t>
      </w:r>
      <w:bookmarkEnd w:id="29"/>
    </w:p>
    <w:p w14:paraId="270BD3EF" w14:textId="77777777" w:rsidR="007F26A6" w:rsidRPr="007F26A6" w:rsidRDefault="007F26A6" w:rsidP="007F26A6">
      <w:pPr>
        <w:pStyle w:val="Heading1separatationline"/>
      </w:pPr>
    </w:p>
    <w:p w14:paraId="45C0F6B2" w14:textId="0BCE3126" w:rsidR="007F26A6" w:rsidRDefault="007F26A6" w:rsidP="007F26A6">
      <w:pPr>
        <w:pStyle w:val="BodyText"/>
      </w:pPr>
      <w:r>
        <w:t>The concept of commissioning can be applied to a wide range of systems, such as the fit of mooring components, to the commissioning of remote monitoring and control systems.  Often the phases of commissioning develop from the smaller discrete items, built up to complete assemblies and systems.</w:t>
      </w:r>
    </w:p>
    <w:p w14:paraId="16C4D944" w14:textId="00403090" w:rsidR="007F26A6" w:rsidRDefault="007F26A6" w:rsidP="007F26A6">
      <w:pPr>
        <w:pStyle w:val="BodyText"/>
      </w:pPr>
      <w:r>
        <w:t xml:space="preserve">This can extend to the complete supply and checking of parts, equipment, tools and instruction to ensure efficient and effective implementation of AtoN installation.  This </w:t>
      </w:r>
      <w:commentRangeStart w:id="30"/>
      <w:r w:rsidRPr="00FF40F9">
        <w:rPr>
          <w:color w:val="0432FF"/>
        </w:rPr>
        <w:t>is</w:t>
      </w:r>
      <w:commentRangeEnd w:id="30"/>
      <w:r w:rsidR="00FF40F9">
        <w:rPr>
          <w:rStyle w:val="CommentReference"/>
        </w:rPr>
        <w:commentReference w:id="30"/>
      </w:r>
      <w:r>
        <w:t xml:space="preserve"> critical at remote and difficult to access locations.</w:t>
      </w:r>
    </w:p>
    <w:p w14:paraId="18CFCDF0" w14:textId="77777777" w:rsidR="007F26A6" w:rsidRDefault="007F26A6" w:rsidP="007F26A6">
      <w:pPr>
        <w:pStyle w:val="BodyText"/>
      </w:pPr>
      <w:r>
        <w:t xml:space="preserve">Commissioning can be considered a key part of any quality system </w:t>
      </w:r>
      <w:commentRangeStart w:id="31"/>
      <w:r w:rsidRPr="00FF40F9">
        <w:rPr>
          <w:color w:val="0432FF"/>
        </w:rPr>
        <w:t>in</w:t>
      </w:r>
      <w:commentRangeEnd w:id="31"/>
      <w:r w:rsidR="00FF40F9">
        <w:rPr>
          <w:rStyle w:val="CommentReference"/>
        </w:rPr>
        <w:commentReference w:id="31"/>
      </w:r>
      <w:r>
        <w:t xml:space="preserve"> ensur</w:t>
      </w:r>
      <w:r w:rsidRPr="00FF40F9">
        <w:rPr>
          <w:color w:val="0432FF"/>
        </w:rPr>
        <w:t>ing</w:t>
      </w:r>
      <w:r>
        <w:t xml:space="preserve"> no defective parts or systems are employed on operational AtoN.</w:t>
      </w:r>
    </w:p>
    <w:p w14:paraId="771C278E" w14:textId="7FE81EB0" w:rsidR="007F26A6" w:rsidRDefault="007F26A6" w:rsidP="007F26A6">
      <w:pPr>
        <w:pStyle w:val="BodyText"/>
      </w:pPr>
      <w:r>
        <w:t xml:space="preserve">The extent or scale of these tasks need to reflect the size, complexity or criticality of the equipment or system being deployed. </w:t>
      </w:r>
      <w:r w:rsidR="00FF40F9">
        <w:t xml:space="preserve"> </w:t>
      </w:r>
      <w:r>
        <w:t>Additionally,</w:t>
      </w:r>
      <w:commentRangeStart w:id="32"/>
      <w:r>
        <w:t xml:space="preserve"> </w:t>
      </w:r>
      <w:r w:rsidRPr="00FF40F9">
        <w:rPr>
          <w:color w:val="0432FF"/>
        </w:rPr>
        <w:t>the</w:t>
      </w:r>
      <w:commentRangeEnd w:id="32"/>
      <w:r w:rsidR="00FF40F9">
        <w:rPr>
          <w:rStyle w:val="CommentReference"/>
        </w:rPr>
        <w:commentReference w:id="32"/>
      </w:r>
      <w:r>
        <w:t xml:space="preserve"> scope of these tasks maybe be applied to a first of type production solution, but significantly reduced to the production product.</w:t>
      </w:r>
    </w:p>
    <w:p w14:paraId="0E267BB5" w14:textId="3993A8CE" w:rsidR="007F26A6" w:rsidRPr="007572FC" w:rsidRDefault="007F26A6" w:rsidP="007F26A6">
      <w:pPr>
        <w:pStyle w:val="Heading1"/>
      </w:pPr>
      <w:bookmarkStart w:id="33" w:name="_Toc464200679"/>
      <w:r w:rsidRPr="007572FC">
        <w:t>CONCEPT OF COMMISSIONING</w:t>
      </w:r>
      <w:bookmarkEnd w:id="33"/>
    </w:p>
    <w:p w14:paraId="70BFABEB" w14:textId="77777777" w:rsidR="007F26A6" w:rsidRPr="007F26A6" w:rsidRDefault="007F26A6" w:rsidP="007F26A6">
      <w:pPr>
        <w:pStyle w:val="Heading1separatationline"/>
      </w:pPr>
    </w:p>
    <w:p w14:paraId="756491D0" w14:textId="3D1697EE" w:rsidR="007F26A6" w:rsidRDefault="007F26A6" w:rsidP="007F26A6">
      <w:pPr>
        <w:pStyle w:val="BodyText"/>
      </w:pPr>
      <w:r>
        <w:t>Commissioning is often thought of as the act of getting something working and confirming its correct operation</w:t>
      </w:r>
      <w:ins w:id="34" w:author="Peter Dobson" w:date="2016-10-11T11:20:00Z">
        <w:r w:rsidR="00810C0F">
          <w:t xml:space="preserve"> in service</w:t>
        </w:r>
      </w:ins>
      <w:r>
        <w:t>.</w:t>
      </w:r>
      <w:r w:rsidR="00FF40F9">
        <w:t xml:space="preserve"> </w:t>
      </w:r>
      <w:r>
        <w:t xml:space="preserve"> It can </w:t>
      </w:r>
      <w:del w:id="35" w:author="Peter Dobson" w:date="2016-10-11T11:26:00Z">
        <w:r w:rsidDel="00810C0F">
          <w:delText xml:space="preserve">however </w:delText>
        </w:r>
      </w:del>
      <w:ins w:id="36" w:author="Peter Dobson" w:date="2016-10-11T11:26:00Z">
        <w:r w:rsidR="00810C0F">
          <w:t xml:space="preserve">range in complexity from a simple visual verification </w:t>
        </w:r>
      </w:ins>
      <w:ins w:id="37" w:author="Peter Dobson" w:date="2016-10-11T11:29:00Z">
        <w:r w:rsidR="007572FC">
          <w:t>e.g. A</w:t>
        </w:r>
      </w:ins>
      <w:ins w:id="38" w:author="Peter Dobson" w:date="2016-10-11T11:30:00Z">
        <w:r w:rsidR="007572FC">
          <w:t xml:space="preserve">toN character, </w:t>
        </w:r>
      </w:ins>
      <w:ins w:id="39" w:author="Peter Dobson" w:date="2016-10-11T11:26:00Z">
        <w:r w:rsidR="00810C0F">
          <w:t>to an elaborate process dependant on measurement and / or historical data</w:t>
        </w:r>
      </w:ins>
      <w:ins w:id="40" w:author="Peter Dobson" w:date="2016-10-11T11:29:00Z">
        <w:r w:rsidR="007572FC">
          <w:t xml:space="preserve">. </w:t>
        </w:r>
      </w:ins>
      <w:del w:id="41" w:author="Peter Dobson" w:date="2016-10-11T11:27:00Z">
        <w:r w:rsidDel="00810C0F">
          <w:delText>be wider than that</w:delText>
        </w:r>
      </w:del>
      <w:del w:id="42" w:author="Peter Dobson" w:date="2016-10-11T11:32:00Z">
        <w:r w:rsidDel="007572FC">
          <w:delText>,</w:delText>
        </w:r>
      </w:del>
      <w:r>
        <w:t xml:space="preserve"> </w:t>
      </w:r>
      <w:ins w:id="43" w:author="Peter Dobson" w:date="2016-10-11T11:31:00Z">
        <w:r w:rsidR="007572FC">
          <w:t>This being essential for</w:t>
        </w:r>
      </w:ins>
      <w:del w:id="44" w:author="Peter Dobson" w:date="2016-10-11T11:31:00Z">
        <w:r w:rsidDel="007572FC">
          <w:delText>given</w:delText>
        </w:r>
      </w:del>
      <w:r>
        <w:t xml:space="preserve"> the ever more complex systems </w:t>
      </w:r>
      <w:commentRangeStart w:id="45"/>
      <w:r w:rsidRPr="00FF40F9">
        <w:rPr>
          <w:color w:val="0432FF"/>
        </w:rPr>
        <w:t>required for</w:t>
      </w:r>
      <w:commentRangeEnd w:id="45"/>
      <w:r w:rsidR="00FF40F9">
        <w:rPr>
          <w:rStyle w:val="CommentReference"/>
        </w:rPr>
        <w:commentReference w:id="45"/>
      </w:r>
      <w:r w:rsidR="00B61242">
        <w:t xml:space="preserve"> AtoN and e-n</w:t>
      </w:r>
      <w:r>
        <w:t>avigation.</w:t>
      </w:r>
    </w:p>
    <w:p w14:paraId="2E3AC835" w14:textId="77777777" w:rsidR="007F26A6" w:rsidRDefault="007F26A6" w:rsidP="007F26A6">
      <w:pPr>
        <w:pStyle w:val="BodyText"/>
      </w:pPr>
      <w:r>
        <w:t>Commissioning especially needs to be focused on those aspects that impact on the effective performance on the AtoN and as such, every component that contributes to this, needs to be identified and commissioned.</w:t>
      </w:r>
    </w:p>
    <w:p w14:paraId="201F659C" w14:textId="77777777" w:rsidR="007F26A6" w:rsidRDefault="007F26A6" w:rsidP="007F26A6">
      <w:pPr>
        <w:pStyle w:val="BodyText"/>
      </w:pPr>
      <w:r>
        <w:t>Given something like a buoy, this can include the dimension of the key mooring components, the material that these are made from, the colour of the buoy, and the character and operation of the lantern, to name but a few.</w:t>
      </w:r>
    </w:p>
    <w:p w14:paraId="6F89C8AB" w14:textId="49560791" w:rsidR="007F26A6" w:rsidRDefault="007F26A6" w:rsidP="007F26A6">
      <w:pPr>
        <w:pStyle w:val="BodyText"/>
      </w:pPr>
      <w:r>
        <w:t xml:space="preserve">The key purpose of commissioning is to ensure that the correctly specified components are used.  These may then be built up to form </w:t>
      </w:r>
      <w:r w:rsidR="00A57FC5">
        <w:t>assemblies, which</w:t>
      </w:r>
      <w:r>
        <w:t xml:space="preserve"> assemble and function as designed.  Records of any measurements and functions need to be recorded to allow the process to be repeated if necessary and to inform others of what is correct.</w:t>
      </w:r>
    </w:p>
    <w:p w14:paraId="44B9E904" w14:textId="395FC1CA" w:rsidR="00810C0F" w:rsidRDefault="00810C0F" w:rsidP="007F26A6">
      <w:pPr>
        <w:pStyle w:val="BodyText"/>
      </w:pPr>
      <w:ins w:id="46" w:author="Peter Dobson" w:date="2016-10-11T11:16:00Z">
        <w:r w:rsidRPr="007572FC">
          <w:lastRenderedPageBreak/>
          <w:t>The exten</w:t>
        </w:r>
        <w:r w:rsidRPr="00CA02F5">
          <w:t>t</w:t>
        </w:r>
        <w:r w:rsidRPr="00971431">
          <w:t xml:space="preserve"> of testing that should be done need</w:t>
        </w:r>
      </w:ins>
      <w:ins w:id="47" w:author="Peter Dobson" w:date="2016-10-11T11:32:00Z">
        <w:r w:rsidR="007572FC" w:rsidRPr="007572FC">
          <w:t>s</w:t>
        </w:r>
      </w:ins>
      <w:ins w:id="48" w:author="Peter Dobson" w:date="2016-10-11T11:16:00Z">
        <w:r w:rsidRPr="007572FC">
          <w:t xml:space="preserve"> to be reflective of the impo</w:t>
        </w:r>
        <w:r w:rsidRPr="00CA02F5">
          <w:t>r</w:t>
        </w:r>
        <w:r w:rsidRPr="00971431">
          <w:t>ta</w:t>
        </w:r>
      </w:ins>
      <w:ins w:id="49" w:author="Peter Dobson" w:date="2016-10-11T11:17:00Z">
        <w:r w:rsidRPr="00971431">
          <w:t xml:space="preserve">nce and size of the product or </w:t>
        </w:r>
        <w:r w:rsidRPr="007572FC">
          <w:t xml:space="preserve">system that is being replaced. </w:t>
        </w:r>
      </w:ins>
      <w:ins w:id="50" w:author="Peter Dobson" w:date="2016-10-11T11:18:00Z">
        <w:r w:rsidRPr="007572FC">
          <w:t>The e</w:t>
        </w:r>
      </w:ins>
      <w:ins w:id="51" w:author="Peter Dobson" w:date="2016-10-11T11:17:00Z">
        <w:r w:rsidRPr="007572FC">
          <w:t xml:space="preserve">xamples given in the appendix </w:t>
        </w:r>
      </w:ins>
      <w:ins w:id="52" w:author="Peter Dobson" w:date="2016-10-11T11:18:00Z">
        <w:r w:rsidRPr="007572FC">
          <w:t>is for a complex monitored buoy.</w:t>
        </w:r>
      </w:ins>
    </w:p>
    <w:p w14:paraId="13E42E67" w14:textId="4C5D4260" w:rsidR="007F26A6" w:rsidRDefault="00A57FC5" w:rsidP="007F26A6">
      <w:pPr>
        <w:pStyle w:val="Heading1"/>
      </w:pPr>
      <w:bookmarkStart w:id="53" w:name="_Toc464200680"/>
      <w:r>
        <w:t>THE IDENTIFI</w:t>
      </w:r>
      <w:r w:rsidR="007F26A6">
        <w:t>C</w:t>
      </w:r>
      <w:r>
        <w:t>a</w:t>
      </w:r>
      <w:r w:rsidR="007F26A6">
        <w:t>TION OF CRITICAL FACTORS</w:t>
      </w:r>
      <w:bookmarkEnd w:id="53"/>
    </w:p>
    <w:p w14:paraId="3FACE13D" w14:textId="77777777" w:rsidR="007F26A6" w:rsidRPr="007F26A6" w:rsidRDefault="007F26A6" w:rsidP="007F26A6">
      <w:pPr>
        <w:pStyle w:val="Heading1separatationline"/>
      </w:pPr>
    </w:p>
    <w:p w14:paraId="33D4D6A6" w14:textId="6649A9B0" w:rsidR="007F26A6" w:rsidRDefault="007F26A6" w:rsidP="007F26A6">
      <w:pPr>
        <w:pStyle w:val="Heading2"/>
      </w:pPr>
      <w:bookmarkStart w:id="54" w:name="_Toc464200681"/>
      <w:r>
        <w:t>What needs to be captured?</w:t>
      </w:r>
      <w:bookmarkEnd w:id="54"/>
    </w:p>
    <w:p w14:paraId="32FFBE8C" w14:textId="77777777" w:rsidR="007F26A6" w:rsidRPr="007F26A6" w:rsidRDefault="007F26A6" w:rsidP="007F26A6">
      <w:pPr>
        <w:pStyle w:val="Heading2separationline"/>
      </w:pPr>
    </w:p>
    <w:p w14:paraId="073B5EBF" w14:textId="5F33414E" w:rsidR="007F26A6" w:rsidRDefault="007F26A6" w:rsidP="007F26A6">
      <w:pPr>
        <w:pStyle w:val="BodyText"/>
      </w:pPr>
      <w:r>
        <w:t>Throughout the design phase, the design engineer would be able to identify the critical factors that need to be measured, check</w:t>
      </w:r>
      <w:r w:rsidRPr="00FF40F9">
        <w:rPr>
          <w:color w:val="0432FF"/>
        </w:rPr>
        <w:t>ed</w:t>
      </w:r>
      <w:r>
        <w:t xml:space="preserve"> or function tested. </w:t>
      </w:r>
      <w:r w:rsidR="00FF40F9">
        <w:t xml:space="preserve"> </w:t>
      </w:r>
      <w:r>
        <w:t>Some of this information may be supplied by manufacturers of equipment or materials and may be presented in the form of certification of performance.</w:t>
      </w:r>
    </w:p>
    <w:p w14:paraId="0BAE80F5" w14:textId="283CE791" w:rsidR="007F26A6" w:rsidRDefault="007F26A6" w:rsidP="007F26A6">
      <w:pPr>
        <w:pStyle w:val="BodyText"/>
      </w:pPr>
      <w:r>
        <w:t>In addition to the requirement for final operational performance, there can also be critical limits for transporting hazardous goods or equipment such as batteries in order to comply with statutory regulations.  The early identification of such constraints is important to avoid unplanned difficulties in the delivery of AtoN equipment.</w:t>
      </w:r>
    </w:p>
    <w:p w14:paraId="4095F9FD" w14:textId="183DD322" w:rsidR="007F26A6" w:rsidRDefault="007F26A6" w:rsidP="007F26A6">
      <w:pPr>
        <w:pStyle w:val="Heading2"/>
      </w:pPr>
      <w:bookmarkStart w:id="55" w:name="_Toc464200682"/>
      <w:r>
        <w:t>Measurement and visual Checks</w:t>
      </w:r>
      <w:bookmarkEnd w:id="55"/>
    </w:p>
    <w:p w14:paraId="16D983C4" w14:textId="77777777" w:rsidR="007F26A6" w:rsidRPr="007F26A6" w:rsidRDefault="007F26A6" w:rsidP="007F26A6">
      <w:pPr>
        <w:pStyle w:val="Heading2separationline"/>
      </w:pPr>
    </w:p>
    <w:p w14:paraId="54A44796" w14:textId="438C7B52" w:rsidR="007F26A6" w:rsidRDefault="007F26A6" w:rsidP="007F26A6">
      <w:pPr>
        <w:pStyle w:val="BodyText"/>
      </w:pPr>
      <w:r>
        <w:t>The identification of critical factors will also determine the manner in which such factors are to be checked.  This is usually in the form of either measurement or visual. Examples of each of these could be:</w:t>
      </w:r>
    </w:p>
    <w:p w14:paraId="3D5B15D1" w14:textId="16E8830E" w:rsidR="007F26A6" w:rsidRDefault="007F26A6" w:rsidP="007F26A6">
      <w:pPr>
        <w:pStyle w:val="Bullet1"/>
      </w:pPr>
      <w:r>
        <w:t>lantern optical performance – measuremen</w:t>
      </w:r>
      <w:r w:rsidR="00FF40F9">
        <w:t xml:space="preserve">t within tolerance (see </w:t>
      </w:r>
      <w:r w:rsidR="00FF40F9">
        <w:fldChar w:fldCharType="begin"/>
      </w:r>
      <w:r w:rsidR="00FF40F9">
        <w:instrText xml:space="preserve"> REF _Ref456272886 \r \h </w:instrText>
      </w:r>
      <w:r w:rsidR="00FF40F9">
        <w:fldChar w:fldCharType="separate"/>
      </w:r>
      <w:r w:rsidR="00FF40F9">
        <w:t>Figure 1</w:t>
      </w:r>
      <w:r w:rsidR="00FF40F9">
        <w:fldChar w:fldCharType="end"/>
      </w:r>
      <w:r>
        <w:t>);</w:t>
      </w:r>
    </w:p>
    <w:p w14:paraId="6A60C1F9" w14:textId="77A473CA" w:rsidR="007F26A6" w:rsidRDefault="007F26A6" w:rsidP="007F26A6">
      <w:pPr>
        <w:pStyle w:val="Bullet1"/>
      </w:pPr>
      <w:r>
        <w:t>battery connectivity – visual;</w:t>
      </w:r>
    </w:p>
    <w:p w14:paraId="1CFE5F80" w14:textId="7AFB1439" w:rsidR="007F26A6" w:rsidRDefault="007F26A6" w:rsidP="007F26A6">
      <w:pPr>
        <w:pStyle w:val="Bullet1"/>
      </w:pPr>
      <w:r>
        <w:t>battery state of charge – operational measurement;</w:t>
      </w:r>
    </w:p>
    <w:p w14:paraId="71C75B8F" w14:textId="77777777" w:rsidR="007F26A6" w:rsidRDefault="007F26A6" w:rsidP="007F26A6"/>
    <w:p w14:paraId="5FF5991C" w14:textId="14F3223C" w:rsidR="000379A7" w:rsidRDefault="007F26A6" w:rsidP="007F26A6">
      <w:pPr>
        <w:pStyle w:val="BodyText"/>
        <w:jc w:val="center"/>
      </w:pPr>
      <w:r w:rsidRPr="00794472">
        <w:rPr>
          <w:rFonts w:ascii="Times New Roman" w:hAnsi="Times New Roman" w:cs="Times New Roman"/>
          <w:noProof/>
          <w:sz w:val="24"/>
          <w:szCs w:val="24"/>
          <w:lang w:val="en-IE" w:eastAsia="en-IE"/>
        </w:rPr>
        <w:drawing>
          <wp:inline distT="0" distB="0" distL="0" distR="0" wp14:anchorId="4E751829" wp14:editId="029ADB31">
            <wp:extent cx="5748020" cy="3590290"/>
            <wp:effectExtent l="0" t="0" r="5080" b="10160"/>
            <wp:docPr id="8"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F373D70" w14:textId="4669EF21" w:rsidR="007F26A6" w:rsidRDefault="007F26A6" w:rsidP="007F26A6">
      <w:pPr>
        <w:pStyle w:val="Figurecaption"/>
        <w:jc w:val="center"/>
      </w:pPr>
      <w:bookmarkStart w:id="56" w:name="_Toc456272383"/>
      <w:bookmarkStart w:id="57" w:name="_Ref456272886"/>
      <w:r>
        <w:t>Light distribution curve showing tolerances</w:t>
      </w:r>
      <w:bookmarkEnd w:id="56"/>
      <w:bookmarkEnd w:id="57"/>
    </w:p>
    <w:p w14:paraId="328F36C5" w14:textId="391A6A94" w:rsidR="007F26A6" w:rsidRDefault="007F26A6" w:rsidP="007F26A6">
      <w:pPr>
        <w:pStyle w:val="Heading1"/>
      </w:pPr>
      <w:bookmarkStart w:id="58" w:name="_Toc464200683"/>
      <w:r>
        <w:t>MEASUREMENTS AND RECORDS OF PARAMETERS</w:t>
      </w:r>
      <w:bookmarkEnd w:id="58"/>
    </w:p>
    <w:p w14:paraId="45779465" w14:textId="77777777" w:rsidR="007F26A6" w:rsidRPr="007F26A6" w:rsidRDefault="007F26A6" w:rsidP="007F26A6">
      <w:pPr>
        <w:pStyle w:val="Heading1separatationline"/>
      </w:pPr>
    </w:p>
    <w:p w14:paraId="3B34FA09" w14:textId="1784BE5C" w:rsidR="007F26A6" w:rsidRDefault="007F26A6" w:rsidP="007F26A6">
      <w:pPr>
        <w:pStyle w:val="BodyText"/>
      </w:pPr>
      <w:r>
        <w:lastRenderedPageBreak/>
        <w:t xml:space="preserve">It is important that throughout the commissioning or during each commissioning phase, that records of any measurements and tests are captured.  This provides a historical record for the future and confirmation of performance, leading to a </w:t>
      </w:r>
      <w:r w:rsidRPr="00FF40F9">
        <w:rPr>
          <w:color w:val="0432FF"/>
        </w:rPr>
        <w:t>level of</w:t>
      </w:r>
      <w:r>
        <w:t xml:space="preserve"> confidence to proceed to the next stage.</w:t>
      </w:r>
    </w:p>
    <w:p w14:paraId="7A68F645" w14:textId="4986910C" w:rsidR="007F26A6" w:rsidRDefault="007F26A6" w:rsidP="007F26A6">
      <w:pPr>
        <w:pStyle w:val="BodyText"/>
      </w:pPr>
      <w:r>
        <w:t>One of the most essential measurements is the verification of performance, usually against a reference or standard.  An example could be the material of chain to a Lloyds standard or the measurement of a lantern range or sectors to an IALA Recommendation.</w:t>
      </w:r>
    </w:p>
    <w:p w14:paraId="27BCAE74" w14:textId="1EB220D4" w:rsidR="007F26A6" w:rsidRDefault="007F26A6" w:rsidP="007F26A6">
      <w:pPr>
        <w:pStyle w:val="BodyText"/>
      </w:pPr>
      <w:r>
        <w:t>Alternatively, it could be confirmation of the correct operation of a diesel generator set following a mains failure.  Either way, it is important that the steps taken are recorded to allow this operation to be repeated in the future.</w:t>
      </w:r>
    </w:p>
    <w:p w14:paraId="0C7D5583" w14:textId="32A22861" w:rsidR="007F26A6" w:rsidRDefault="007F26A6" w:rsidP="007F26A6">
      <w:pPr>
        <w:pStyle w:val="BodyText"/>
      </w:pPr>
      <w:r>
        <w:t>Such records allow a baseline of operation to be captured for future comparison and assessment.  A repeat of these tests through a product life will inform of any degradation and hence allow a prediction of end of service life.</w:t>
      </w:r>
    </w:p>
    <w:p w14:paraId="3F462D00" w14:textId="11F3D008" w:rsidR="007F26A6" w:rsidRDefault="007F26A6" w:rsidP="007F26A6">
      <w:pPr>
        <w:pStyle w:val="Heading1"/>
      </w:pPr>
      <w:bookmarkStart w:id="59" w:name="_Toc464200684"/>
      <w:r>
        <w:t>FUNCTIONALITY</w:t>
      </w:r>
      <w:bookmarkEnd w:id="59"/>
    </w:p>
    <w:p w14:paraId="4A7759CB" w14:textId="77777777" w:rsidR="007F26A6" w:rsidRPr="007F26A6" w:rsidRDefault="007F26A6" w:rsidP="007F26A6">
      <w:pPr>
        <w:pStyle w:val="Heading1separatationline"/>
      </w:pPr>
    </w:p>
    <w:p w14:paraId="02392B80" w14:textId="7D62C8CD" w:rsidR="007F26A6" w:rsidRDefault="007F26A6" w:rsidP="007F26A6">
      <w:pPr>
        <w:pStyle w:val="BodyText"/>
      </w:pPr>
      <w:r>
        <w:t>The functionality of individual items need to be proven in isolation and then slowly built up into more complete and complex systems.  Proving at each stage, the predicted operation is achieved.  This process is always undertaken where full facilities are available to remedy any issues encountered.</w:t>
      </w:r>
    </w:p>
    <w:p w14:paraId="66468073" w14:textId="5A4FEE90" w:rsidR="007F26A6" w:rsidRDefault="007F26A6" w:rsidP="007F26A6">
      <w:pPr>
        <w:pStyle w:val="BodyText"/>
      </w:pPr>
      <w:r>
        <w:t xml:space="preserve">Such testing, allows confirmation of correct software programming, operating levels and functionality, both during correct and adverse operating conditions.  This highlights the importance of both positive </w:t>
      </w:r>
      <w:r w:rsidRPr="00FF40F9">
        <w:rPr>
          <w:color w:val="0432FF"/>
        </w:rPr>
        <w:t>and negative</w:t>
      </w:r>
      <w:r>
        <w:t xml:space="preserve"> testing.  That is testing and simulating fault as in line with the designed operation, but also the importance of needing to do negative testing.  That is creating unexpected situations and confirming that the unit or system is able to function correctly without adverse impact to the AtoN.</w:t>
      </w:r>
    </w:p>
    <w:p w14:paraId="39BAA967" w14:textId="477FF17D" w:rsidR="007F26A6" w:rsidRDefault="007F26A6" w:rsidP="007F26A6">
      <w:pPr>
        <w:pStyle w:val="Heading1"/>
      </w:pPr>
      <w:bookmarkStart w:id="60" w:name="_Toc464200685"/>
      <w:r>
        <w:t>LINK TO FUTURE MAINTENANCE</w:t>
      </w:r>
      <w:bookmarkEnd w:id="60"/>
    </w:p>
    <w:p w14:paraId="126026D3" w14:textId="77777777" w:rsidR="007F26A6" w:rsidRPr="007F26A6" w:rsidRDefault="007F26A6" w:rsidP="007F26A6">
      <w:pPr>
        <w:pStyle w:val="Heading1separatationline"/>
      </w:pPr>
    </w:p>
    <w:p w14:paraId="490194EE" w14:textId="0DBE1B09" w:rsidR="007F26A6" w:rsidRDefault="007F26A6" w:rsidP="007F26A6">
      <w:pPr>
        <w:pStyle w:val="BodyText"/>
      </w:pPr>
      <w:r>
        <w:t>The measurements taken at the time of commissioning allow comparison to the original baseline giving the opportunity to evaluate performance and assess or predict service life.  Such information is useful in planning for replacement without having to react to a failure.</w:t>
      </w:r>
    </w:p>
    <w:p w14:paraId="5CBB575C" w14:textId="511FEC74" w:rsidR="007F26A6" w:rsidRDefault="007F26A6" w:rsidP="007F26A6">
      <w:pPr>
        <w:pStyle w:val="BodyText"/>
      </w:pPr>
      <w:r>
        <w:t>Occasionally, for critical factors, these points are monitored remotely to ensure a failure or deviation of such a point against the baseline, can be responded to.  An example of such a point could be the system battery voltage.</w:t>
      </w:r>
    </w:p>
    <w:p w14:paraId="1A1349A7" w14:textId="59007467" w:rsidR="007F26A6" w:rsidRDefault="007F26A6" w:rsidP="007F26A6">
      <w:pPr>
        <w:pStyle w:val="BodyText"/>
      </w:pPr>
      <w:r>
        <w:t xml:space="preserve">Naturally, a record of functional checks and how these were achieved, allows conformation of correct operation of a system throughout its life.  In order to avoid maintenance induced failures, such </w:t>
      </w:r>
      <w:r w:rsidR="00001AC3">
        <w:t xml:space="preserve">a </w:t>
      </w:r>
      <w:r>
        <w:t xml:space="preserve">test should be non-intrusive, otherwise the frequency of such </w:t>
      </w:r>
      <w:r w:rsidR="00001AC3">
        <w:t xml:space="preserve">a </w:t>
      </w:r>
      <w:r>
        <w:t>test should be balanced against the benefit they bring.</w:t>
      </w:r>
    </w:p>
    <w:p w14:paraId="70FD4E5A" w14:textId="017E7CC5" w:rsidR="007F26A6" w:rsidRDefault="007F26A6" w:rsidP="007F26A6">
      <w:pPr>
        <w:pStyle w:val="BodyText"/>
      </w:pPr>
      <w:r>
        <w:t>It is also important to capture setting, configuration and measurements during commissioning as such information provides a useful reference when replacing equipment.  It ensures that any replacement equipment is configured the same as the original and allow</w:t>
      </w:r>
      <w:r w:rsidR="00001AC3">
        <w:t>s</w:t>
      </w:r>
      <w:r>
        <w:t xml:space="preserve"> a repeat of identical tests to confirm correct operations.</w:t>
      </w:r>
    </w:p>
    <w:p w14:paraId="40B3C5DC" w14:textId="77777777" w:rsidR="007F26A6" w:rsidRDefault="007F26A6" w:rsidP="007F26A6">
      <w:pPr>
        <w:pStyle w:val="BodyText"/>
      </w:pPr>
      <w:r>
        <w:t>Consistent configuration, setup and testing of common equipment can aid in the early identification of common faults, aiding in the adoption of a proactive approach to rectification before unplanned failure.</w:t>
      </w:r>
    </w:p>
    <w:p w14:paraId="4BBA69CE" w14:textId="41609B8C" w:rsidR="007F26A6" w:rsidRDefault="007F26A6" w:rsidP="007F26A6">
      <w:pPr>
        <w:pStyle w:val="Heading1"/>
      </w:pPr>
      <w:bookmarkStart w:id="61" w:name="_Toc464200686"/>
      <w:r>
        <w:t>VALIDATION</w:t>
      </w:r>
      <w:bookmarkEnd w:id="61"/>
    </w:p>
    <w:p w14:paraId="323C29EB" w14:textId="77777777" w:rsidR="007F26A6" w:rsidRPr="007F26A6" w:rsidRDefault="007F26A6" w:rsidP="007F26A6">
      <w:pPr>
        <w:pStyle w:val="Heading1separatationline"/>
      </w:pPr>
    </w:p>
    <w:p w14:paraId="4979D85B" w14:textId="0FC91058" w:rsidR="007F26A6" w:rsidRDefault="007F26A6" w:rsidP="007F26A6">
      <w:pPr>
        <w:pStyle w:val="BodyText"/>
      </w:pPr>
      <w:r>
        <w:t>Although it is important to capture, measure and record all factors that can influence the effective performance of an AtoN, it should also not be overlooked that validation by the customer or key stakeholders is also a critical factor in concluding commissioning.</w:t>
      </w:r>
    </w:p>
    <w:p w14:paraId="626DF0B3" w14:textId="77777777" w:rsidR="007F26A6" w:rsidRDefault="007F26A6" w:rsidP="007F26A6">
      <w:pPr>
        <w:pStyle w:val="BodyText"/>
      </w:pPr>
      <w:r>
        <w:t>Such validation maybe achieved through observation by the customer or stakeholder, but could also be achieved through evidence of how the mariner uses the new AtoN.</w:t>
      </w:r>
    </w:p>
    <w:p w14:paraId="2EB7F478" w14:textId="2F84C6ED" w:rsidR="007F26A6" w:rsidRDefault="007F26A6" w:rsidP="007F26A6">
      <w:pPr>
        <w:pStyle w:val="Heading1"/>
      </w:pPr>
      <w:bookmarkStart w:id="62" w:name="_Toc464200687"/>
      <w:r>
        <w:lastRenderedPageBreak/>
        <w:t>MONITORING</w:t>
      </w:r>
      <w:bookmarkEnd w:id="62"/>
    </w:p>
    <w:p w14:paraId="13D04C77" w14:textId="77777777" w:rsidR="007F26A6" w:rsidRPr="007F26A6" w:rsidRDefault="007F26A6" w:rsidP="007F26A6">
      <w:pPr>
        <w:pStyle w:val="Heading1separatationline"/>
      </w:pPr>
    </w:p>
    <w:p w14:paraId="62866541" w14:textId="2E3EF22A" w:rsidR="00001AC3" w:rsidRDefault="007F26A6" w:rsidP="007F26A6">
      <w:pPr>
        <w:pStyle w:val="BodyText"/>
      </w:pPr>
      <w:r>
        <w:t>As part of assessing effective unattended operation in line with the expected functionality, a period of normal operation ‘soak test</w:t>
      </w:r>
      <w:r w:rsidR="00001AC3">
        <w:rPr>
          <w:rStyle w:val="FootnoteReference"/>
        </w:rPr>
        <w:footnoteReference w:id="1"/>
      </w:r>
      <w:r>
        <w:t>’ should be monitored and recorded.</w:t>
      </w:r>
      <w:r w:rsidR="00001AC3">
        <w:t xml:space="preserve"> </w:t>
      </w:r>
    </w:p>
    <w:p w14:paraId="128728BE" w14:textId="77777777" w:rsidR="007F26A6" w:rsidRDefault="007F26A6" w:rsidP="007F26A6">
      <w:pPr>
        <w:pStyle w:val="BodyText"/>
      </w:pPr>
      <w:r>
        <w:t>To determine the longer term effectiveness of the systems, user feedback can be captured and used as evidence to support any further changes or as further validation to the design.</w:t>
      </w:r>
    </w:p>
    <w:p w14:paraId="6632ABCE" w14:textId="6E0EAF51" w:rsidR="007F26A6" w:rsidRDefault="007F26A6" w:rsidP="007F26A6">
      <w:pPr>
        <w:pStyle w:val="BodyText"/>
      </w:pPr>
      <w:r>
        <w:t>Over the long term, monitoring of the performance of systems and equipment is important and useful information.  Such information informs designers, engineers and organisations alike as to optimisation of future design.  This leads to the elimination of common failures connected to historical design solution and returns a cost saving to organisations.</w:t>
      </w:r>
    </w:p>
    <w:p w14:paraId="6BFFB46A" w14:textId="60F1BC3B" w:rsidR="006744D8" w:rsidRDefault="006744D8" w:rsidP="002C77F4">
      <w:pPr>
        <w:pStyle w:val="Heading1"/>
      </w:pPr>
      <w:bookmarkStart w:id="63" w:name="_Toc464200688"/>
      <w:r>
        <w:t>ACRONYMS</w:t>
      </w:r>
      <w:bookmarkEnd w:id="63"/>
    </w:p>
    <w:p w14:paraId="4BB94044" w14:textId="77777777" w:rsidR="006744D8" w:rsidRDefault="006744D8" w:rsidP="006744D8">
      <w:pPr>
        <w:pStyle w:val="Heading1separatationline"/>
      </w:pPr>
    </w:p>
    <w:p w14:paraId="5778D314" w14:textId="00300C28" w:rsidR="002B044E" w:rsidRDefault="002B044E" w:rsidP="006744D8">
      <w:pPr>
        <w:pStyle w:val="Acronym"/>
      </w:pPr>
      <w:r>
        <w:t>AIS</w:t>
      </w:r>
      <w:r>
        <w:tab/>
      </w:r>
      <w:r w:rsidR="00B041B7" w:rsidRPr="007E06DB">
        <w:t>Automatic Identification System</w:t>
      </w:r>
    </w:p>
    <w:p w14:paraId="346548D9" w14:textId="14AB9FF3" w:rsidR="002B044E" w:rsidRDefault="002B044E" w:rsidP="006744D8">
      <w:pPr>
        <w:pStyle w:val="Acronym"/>
      </w:pPr>
      <w:r>
        <w:t>AP</w:t>
      </w:r>
      <w:r>
        <w:tab/>
      </w:r>
      <w:r w:rsidR="007572FC">
        <w:t>Appointed Position</w:t>
      </w:r>
    </w:p>
    <w:p w14:paraId="32AF459C" w14:textId="2C1033F1" w:rsidR="006744D8" w:rsidRDefault="002B044E" w:rsidP="006744D8">
      <w:pPr>
        <w:pStyle w:val="Acronym"/>
      </w:pPr>
      <w:r>
        <w:t>AtoN</w:t>
      </w:r>
      <w:r>
        <w:tab/>
      </w:r>
      <w:r w:rsidR="006B2E58" w:rsidRPr="006B2E58">
        <w:t>Aid(s) to Navigation</w:t>
      </w:r>
    </w:p>
    <w:p w14:paraId="0DA9C674" w14:textId="1C9B33A6" w:rsidR="002B044E" w:rsidRDefault="002B044E" w:rsidP="006744D8">
      <w:pPr>
        <w:pStyle w:val="Acronym"/>
      </w:pPr>
      <w:r>
        <w:t>BOM</w:t>
      </w:r>
      <w:r>
        <w:tab/>
      </w:r>
      <w:r w:rsidR="007572FC">
        <w:t>Bill of Material</w:t>
      </w:r>
    </w:p>
    <w:p w14:paraId="50423F9A" w14:textId="5AD95274" w:rsidR="002B044E" w:rsidRDefault="002B044E" w:rsidP="006744D8">
      <w:pPr>
        <w:pStyle w:val="Acronym"/>
      </w:pPr>
      <w:r>
        <w:t>BSL</w:t>
      </w:r>
      <w:r>
        <w:tab/>
      </w:r>
      <w:r w:rsidR="007572FC">
        <w:t>Buoy Shipping List</w:t>
      </w:r>
    </w:p>
    <w:p w14:paraId="1604FBFE" w14:textId="38330775" w:rsidR="009B6641" w:rsidRDefault="009B6641" w:rsidP="006744D8">
      <w:pPr>
        <w:pStyle w:val="Acronym"/>
      </w:pPr>
      <w:r>
        <w:t>BY</w:t>
      </w:r>
      <w:r>
        <w:tab/>
      </w:r>
      <w:r w:rsidR="007572FC">
        <w:t>Buoy Yard</w:t>
      </w:r>
    </w:p>
    <w:p w14:paraId="35A3E3CA" w14:textId="0C8859BD" w:rsidR="002B044E" w:rsidRDefault="002B044E" w:rsidP="006744D8">
      <w:pPr>
        <w:pStyle w:val="Acronym"/>
      </w:pPr>
      <w:r>
        <w:t>CMCS</w:t>
      </w:r>
      <w:r>
        <w:tab/>
      </w:r>
      <w:r w:rsidR="007572FC">
        <w:t>Centralised Monitoring and Control System</w:t>
      </w:r>
    </w:p>
    <w:p w14:paraId="53EEEBE4" w14:textId="0FDC6B17" w:rsidR="009B6641" w:rsidRDefault="009B6641" w:rsidP="006744D8">
      <w:pPr>
        <w:pStyle w:val="Acronym"/>
      </w:pPr>
      <w:r>
        <w:t>Doc</w:t>
      </w:r>
      <w:r>
        <w:tab/>
        <w:t>Document</w:t>
      </w:r>
    </w:p>
    <w:p w14:paraId="36BE9D32" w14:textId="6AC4921F" w:rsidR="009B6641" w:rsidRDefault="009B6641" w:rsidP="006744D8">
      <w:pPr>
        <w:pStyle w:val="Acronym"/>
      </w:pPr>
      <w:r>
        <w:t>F.Ops</w:t>
      </w:r>
      <w:r>
        <w:tab/>
      </w:r>
      <w:r w:rsidR="007572FC">
        <w:t>Field Operations</w:t>
      </w:r>
    </w:p>
    <w:p w14:paraId="76657720" w14:textId="4EB0F348" w:rsidR="002B044E" w:rsidRDefault="002B044E" w:rsidP="006744D8">
      <w:pPr>
        <w:pStyle w:val="Acronym"/>
      </w:pPr>
      <w:r>
        <w:t>IALA</w:t>
      </w:r>
      <w:r>
        <w:tab/>
      </w:r>
      <w:r w:rsidR="006B2E58" w:rsidRPr="007E06DB">
        <w:t>International Association of Marine Aids to Navigation and Lighthouse Authorities - AISM</w:t>
      </w:r>
    </w:p>
    <w:p w14:paraId="58011803" w14:textId="3D02FD5D" w:rsidR="009B6641" w:rsidRDefault="009B6641" w:rsidP="006744D8">
      <w:pPr>
        <w:pStyle w:val="Acronym"/>
      </w:pPr>
      <w:r>
        <w:t>I/O</w:t>
      </w:r>
      <w:r>
        <w:tab/>
        <w:t>Input / Output</w:t>
      </w:r>
    </w:p>
    <w:p w14:paraId="0E5BAE0E" w14:textId="6929E828" w:rsidR="009B6641" w:rsidRDefault="009B6641" w:rsidP="006744D8">
      <w:pPr>
        <w:pStyle w:val="Acronym"/>
      </w:pPr>
      <w:r>
        <w:t>OPC</w:t>
      </w:r>
      <w:r>
        <w:tab/>
      </w:r>
      <w:r w:rsidR="007572FC">
        <w:t>Operational Planning Centre</w:t>
      </w:r>
    </w:p>
    <w:p w14:paraId="4E249FC5" w14:textId="1A61B2A2" w:rsidR="009B6641" w:rsidRDefault="009B6641" w:rsidP="006744D8">
      <w:pPr>
        <w:pStyle w:val="Acronym"/>
      </w:pPr>
      <w:r>
        <w:t>PIC</w:t>
      </w:r>
      <w:r>
        <w:tab/>
      </w:r>
      <w:r w:rsidR="007572FC">
        <w:t>Programmable Integrated Controller</w:t>
      </w:r>
    </w:p>
    <w:p w14:paraId="39739C69" w14:textId="724475BE" w:rsidR="002B044E" w:rsidRDefault="002B044E" w:rsidP="006744D8">
      <w:pPr>
        <w:pStyle w:val="Acronym"/>
      </w:pPr>
      <w:r>
        <w:t>SOP</w:t>
      </w:r>
      <w:r>
        <w:tab/>
      </w:r>
      <w:r w:rsidR="009B6641">
        <w:t>S</w:t>
      </w:r>
      <w:r w:rsidR="007572FC">
        <w:t>tandard Operating Procedure(s)</w:t>
      </w:r>
    </w:p>
    <w:p w14:paraId="6955FED1" w14:textId="025AA2CE" w:rsidR="009B6641" w:rsidRDefault="009B6641" w:rsidP="006744D8">
      <w:pPr>
        <w:pStyle w:val="Acronym"/>
      </w:pPr>
      <w:r>
        <w:t>UTC</w:t>
      </w:r>
      <w:r>
        <w:tab/>
      </w:r>
      <w:r w:rsidR="006B2E58" w:rsidRPr="007E06DB">
        <w:t>Co</w:t>
      </w:r>
      <w:r w:rsidR="006B2E58">
        <w:t>-</w:t>
      </w:r>
      <w:r w:rsidR="006B2E58" w:rsidRPr="007E06DB">
        <w:t>ordinated Universal Time (Universal Time Co-ordinated)</w:t>
      </w:r>
    </w:p>
    <w:p w14:paraId="01C5CD1C" w14:textId="77777777" w:rsidR="00D32DDF" w:rsidRDefault="00D32DDF" w:rsidP="002C77F4">
      <w:pPr>
        <w:pStyle w:val="Heading1"/>
      </w:pPr>
      <w:bookmarkStart w:id="64" w:name="_Toc464200689"/>
      <w:r>
        <w:t>R</w:t>
      </w:r>
      <w:r w:rsidR="0093492E">
        <w:t>EFERENCES</w:t>
      </w:r>
      <w:bookmarkEnd w:id="64"/>
    </w:p>
    <w:p w14:paraId="1C5A5E33" w14:textId="77777777" w:rsidR="00D32DDF" w:rsidRDefault="00D32DDF" w:rsidP="00D32DDF">
      <w:pPr>
        <w:pStyle w:val="Heading1separatationline"/>
      </w:pPr>
    </w:p>
    <w:p w14:paraId="16DD06DF" w14:textId="4765F7FA" w:rsidR="00D32DDF" w:rsidRDefault="007F26A6" w:rsidP="00D32DDF">
      <w:pPr>
        <w:pStyle w:val="Reference"/>
      </w:pPr>
      <w:r>
        <w:t>IALA Guideline</w:t>
      </w:r>
      <w:r w:rsidR="007572FC">
        <w:t xml:space="preserve"> </w:t>
      </w:r>
      <w:r>
        <w:t>1008 on Remote Control &amp; Monitoring.</w:t>
      </w:r>
    </w:p>
    <w:p w14:paraId="385D5BEC" w14:textId="707560F6" w:rsidR="00D32DDF" w:rsidRPr="00D32DDF" w:rsidRDefault="00001AC3" w:rsidP="00D32DDF">
      <w:pPr>
        <w:pStyle w:val="Reference"/>
      </w:pPr>
      <w:r>
        <w:t>IALA Guideline 1077 on Maintenance of Aids to Navigation.</w:t>
      </w:r>
    </w:p>
    <w:p w14:paraId="709C4E70" w14:textId="77777777" w:rsidR="008972C3" w:rsidRDefault="008972C3" w:rsidP="00F707B3">
      <w:pPr>
        <w:pStyle w:val="BodyText"/>
      </w:pPr>
    </w:p>
    <w:p w14:paraId="377A197F" w14:textId="77777777" w:rsidR="00BF1358" w:rsidRDefault="00BF1358" w:rsidP="00DE2814">
      <w:pPr>
        <w:pStyle w:val="Annex"/>
        <w:sectPr w:rsidR="00BF1358" w:rsidSect="00C716E5">
          <w:headerReference w:type="even" r:id="rId25"/>
          <w:headerReference w:type="default" r:id="rId26"/>
          <w:headerReference w:type="first" r:id="rId27"/>
          <w:pgSz w:w="11906" w:h="16838" w:code="9"/>
          <w:pgMar w:top="567" w:right="794" w:bottom="567" w:left="907" w:header="850" w:footer="850" w:gutter="0"/>
          <w:cols w:space="708"/>
          <w:docGrid w:linePitch="360"/>
        </w:sectPr>
      </w:pPr>
      <w:bookmarkStart w:id="65" w:name="_Toc434514869"/>
    </w:p>
    <w:p w14:paraId="6230EBE2" w14:textId="4AA1E5F1" w:rsidR="008972C3" w:rsidRPr="00CD75A0" w:rsidRDefault="007F26A6" w:rsidP="001F4EF8">
      <w:pPr>
        <w:pStyle w:val="Annex"/>
      </w:pPr>
      <w:bookmarkStart w:id="66" w:name="_Toc448302314"/>
      <w:bookmarkStart w:id="67" w:name="_Toc464200690"/>
      <w:bookmarkEnd w:id="65"/>
      <w:r w:rsidRPr="007F26A6">
        <w:rPr>
          <w:caps w:val="0"/>
        </w:rPr>
        <w:lastRenderedPageBreak/>
        <w:t>EXAMPLES OF TYPICAL SYSTEMS REQUIRING COMMISSIONING</w:t>
      </w:r>
      <w:bookmarkEnd w:id="66"/>
      <w:bookmarkEnd w:id="67"/>
    </w:p>
    <w:p w14:paraId="2F4C6D40" w14:textId="60C68042" w:rsidR="005F1386" w:rsidRDefault="006709E5" w:rsidP="00D35663">
      <w:pPr>
        <w:pStyle w:val="BodyText"/>
        <w:jc w:val="center"/>
        <w:rPr>
          <w:ins w:id="68" w:author="Peter Dobson" w:date="2016-10-11T12:57:00Z"/>
        </w:rPr>
      </w:pPr>
      <w:ins w:id="69" w:author="Peter Dobson" w:date="2016-10-12T17:09:00Z">
        <w:r w:rsidRPr="006709E5">
          <w:rPr>
            <w:noProof/>
            <w:lang w:val="en-IE" w:eastAsia="en-IE"/>
          </w:rPr>
          <w:drawing>
            <wp:inline distT="0" distB="0" distL="0" distR="0" wp14:anchorId="6DECA14B" wp14:editId="79F0F7D2">
              <wp:extent cx="6762750" cy="4639276"/>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800794" cy="4665374"/>
                      </a:xfrm>
                      <a:prstGeom prst="rect">
                        <a:avLst/>
                      </a:prstGeom>
                    </pic:spPr>
                  </pic:pic>
                </a:graphicData>
              </a:graphic>
            </wp:inline>
          </w:drawing>
        </w:r>
      </w:ins>
    </w:p>
    <w:p w14:paraId="34A3976E" w14:textId="027E5FFF" w:rsidR="000A7B2E" w:rsidDel="006709E5" w:rsidRDefault="000A7B2E" w:rsidP="00D35663">
      <w:pPr>
        <w:pStyle w:val="BodyText"/>
        <w:jc w:val="center"/>
        <w:rPr>
          <w:del w:id="70" w:author="Peter Dobson" w:date="2016-10-12T17:09:00Z"/>
        </w:rPr>
      </w:pPr>
    </w:p>
    <w:p w14:paraId="520F204E" w14:textId="74A6CDE6" w:rsidR="007F26A6" w:rsidRDefault="00560ABF" w:rsidP="00560ABF">
      <w:pPr>
        <w:pStyle w:val="Figurecaption"/>
        <w:jc w:val="center"/>
      </w:pPr>
      <w:bookmarkStart w:id="71" w:name="_Toc456272384"/>
      <w:r>
        <w:t>Monito</w:t>
      </w:r>
      <w:r w:rsidR="009B6641">
        <w:t>r</w:t>
      </w:r>
      <w:r>
        <w:t>e</w:t>
      </w:r>
      <w:r w:rsidR="009B6641">
        <w:t>d</w:t>
      </w:r>
      <w:r>
        <w:t xml:space="preserve"> Buoy – Initial Request Stage</w:t>
      </w:r>
      <w:bookmarkEnd w:id="71"/>
    </w:p>
    <w:p w14:paraId="29573D22" w14:textId="2C6024BB" w:rsidR="007F26A6" w:rsidRDefault="006709E5" w:rsidP="00D35663">
      <w:pPr>
        <w:pStyle w:val="BodyText"/>
        <w:jc w:val="center"/>
      </w:pPr>
      <w:ins w:id="72" w:author="Peter Dobson" w:date="2016-10-12T17:10:00Z">
        <w:r w:rsidRPr="006709E5">
          <w:rPr>
            <w:noProof/>
            <w:lang w:val="en-IE" w:eastAsia="en-IE"/>
          </w:rPr>
          <w:lastRenderedPageBreak/>
          <w:drawing>
            <wp:inline distT="0" distB="0" distL="0" distR="0" wp14:anchorId="0D9888B6" wp14:editId="7C0454F7">
              <wp:extent cx="9972040" cy="45199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972040" cy="4519930"/>
                      </a:xfrm>
                      <a:prstGeom prst="rect">
                        <a:avLst/>
                      </a:prstGeom>
                    </pic:spPr>
                  </pic:pic>
                </a:graphicData>
              </a:graphic>
            </wp:inline>
          </w:drawing>
        </w:r>
      </w:ins>
    </w:p>
    <w:p w14:paraId="12D1114E" w14:textId="4E0C78F5" w:rsidR="007F26A6" w:rsidRDefault="00560ABF" w:rsidP="00560ABF">
      <w:pPr>
        <w:pStyle w:val="Figurecaption"/>
        <w:jc w:val="center"/>
      </w:pPr>
      <w:bookmarkStart w:id="73" w:name="_Toc456272385"/>
      <w:r>
        <w:t xml:space="preserve">Pre Build </w:t>
      </w:r>
      <w:commentRangeStart w:id="74"/>
      <w:r>
        <w:t>Configuration</w:t>
      </w:r>
      <w:commentRangeEnd w:id="74"/>
      <w:r>
        <w:rPr>
          <w:rStyle w:val="CommentReference"/>
          <w:b w:val="0"/>
          <w:bCs w:val="0"/>
          <w:i w:val="0"/>
          <w:color w:val="auto"/>
          <w:u w:val="none"/>
        </w:rPr>
        <w:commentReference w:id="74"/>
      </w:r>
      <w:bookmarkEnd w:id="73"/>
    </w:p>
    <w:p w14:paraId="33069AD1" w14:textId="77777777" w:rsidR="00560ABF" w:rsidRDefault="00560ABF" w:rsidP="005F1386">
      <w:pPr>
        <w:pStyle w:val="BodyText"/>
      </w:pPr>
    </w:p>
    <w:p w14:paraId="7991898A" w14:textId="128FCD90" w:rsidR="00D5535D" w:rsidRDefault="00D5535D">
      <w:pPr>
        <w:spacing w:after="200" w:line="276" w:lineRule="auto"/>
        <w:rPr>
          <w:sz w:val="22"/>
        </w:rPr>
      </w:pPr>
      <w:r>
        <w:br w:type="page"/>
      </w:r>
    </w:p>
    <w:p w14:paraId="5F5679C7" w14:textId="7F6DF412" w:rsidR="007F26A6" w:rsidRDefault="006709E5" w:rsidP="00D35663">
      <w:pPr>
        <w:pStyle w:val="BodyText"/>
        <w:jc w:val="center"/>
      </w:pPr>
      <w:ins w:id="75" w:author="Peter Dobson" w:date="2016-10-12T17:11:00Z">
        <w:r w:rsidRPr="006709E5">
          <w:rPr>
            <w:noProof/>
            <w:lang w:val="en-IE" w:eastAsia="en-IE"/>
          </w:rPr>
          <w:lastRenderedPageBreak/>
          <w:drawing>
            <wp:inline distT="0" distB="0" distL="0" distR="0" wp14:anchorId="74E4B13B" wp14:editId="14EB2953">
              <wp:extent cx="9972040" cy="4787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9972040" cy="4787900"/>
                      </a:xfrm>
                      <a:prstGeom prst="rect">
                        <a:avLst/>
                      </a:prstGeom>
                    </pic:spPr>
                  </pic:pic>
                </a:graphicData>
              </a:graphic>
            </wp:inline>
          </w:drawing>
        </w:r>
      </w:ins>
    </w:p>
    <w:p w14:paraId="138AB0DF" w14:textId="38BBB600" w:rsidR="007F26A6" w:rsidRDefault="00560ABF" w:rsidP="00560ABF">
      <w:pPr>
        <w:pStyle w:val="Figurecaption"/>
        <w:jc w:val="center"/>
      </w:pPr>
      <w:bookmarkStart w:id="76" w:name="_Toc456272386"/>
      <w:r>
        <w:t>Pre Build Configuration</w:t>
      </w:r>
      <w:bookmarkEnd w:id="76"/>
      <w:r w:rsidR="00001AC3">
        <w:t xml:space="preserve"> Continued</w:t>
      </w:r>
    </w:p>
    <w:p w14:paraId="4AB00BDD" w14:textId="65C5DEED" w:rsidR="00D5535D" w:rsidRDefault="00D5535D">
      <w:pPr>
        <w:spacing w:after="200" w:line="276" w:lineRule="auto"/>
        <w:rPr>
          <w:sz w:val="22"/>
        </w:rPr>
      </w:pPr>
      <w:r>
        <w:br w:type="page"/>
      </w:r>
    </w:p>
    <w:p w14:paraId="5EC4079B" w14:textId="38394416" w:rsidR="007F26A6" w:rsidRDefault="006709E5" w:rsidP="00D35663">
      <w:pPr>
        <w:pStyle w:val="BodyText"/>
        <w:jc w:val="center"/>
      </w:pPr>
      <w:ins w:id="77" w:author="Peter Dobson" w:date="2016-10-12T17:11:00Z">
        <w:r w:rsidRPr="006709E5">
          <w:rPr>
            <w:noProof/>
            <w:lang w:val="en-IE" w:eastAsia="en-IE"/>
          </w:rPr>
          <w:lastRenderedPageBreak/>
          <w:drawing>
            <wp:inline distT="0" distB="0" distL="0" distR="0" wp14:anchorId="7DFF0CA1" wp14:editId="4E434CC3">
              <wp:extent cx="9972040" cy="3657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b="34449"/>
                      <a:stretch/>
                    </pic:blipFill>
                    <pic:spPr bwMode="auto">
                      <a:xfrm>
                        <a:off x="0" y="0"/>
                        <a:ext cx="9972040" cy="3657600"/>
                      </a:xfrm>
                      <a:prstGeom prst="rect">
                        <a:avLst/>
                      </a:prstGeom>
                      <a:ln>
                        <a:noFill/>
                      </a:ln>
                      <a:extLst>
                        <a:ext uri="{53640926-AAD7-44D8-BBD7-CCE9431645EC}">
                          <a14:shadowObscured xmlns:a14="http://schemas.microsoft.com/office/drawing/2010/main"/>
                        </a:ext>
                      </a:extLst>
                    </pic:spPr>
                  </pic:pic>
                </a:graphicData>
              </a:graphic>
            </wp:inline>
          </w:drawing>
        </w:r>
      </w:ins>
    </w:p>
    <w:p w14:paraId="2164BBD9" w14:textId="30B2A4F9" w:rsidR="007F26A6" w:rsidRDefault="00560ABF" w:rsidP="00560ABF">
      <w:pPr>
        <w:pStyle w:val="Figurecaption"/>
        <w:jc w:val="center"/>
      </w:pPr>
      <w:bookmarkStart w:id="78" w:name="_Toc456272387"/>
      <w:r>
        <w:t>Assembly</w:t>
      </w:r>
      <w:bookmarkEnd w:id="78"/>
    </w:p>
    <w:p w14:paraId="61129473" w14:textId="47480AA7" w:rsidR="00D5535D" w:rsidRDefault="00D5535D">
      <w:pPr>
        <w:spacing w:after="200" w:line="276" w:lineRule="auto"/>
        <w:rPr>
          <w:sz w:val="22"/>
        </w:rPr>
      </w:pPr>
      <w:r>
        <w:br w:type="page"/>
      </w:r>
    </w:p>
    <w:p w14:paraId="20D5F771" w14:textId="07F5C90D" w:rsidR="00D5535D" w:rsidRDefault="006709E5" w:rsidP="00D35663">
      <w:pPr>
        <w:pStyle w:val="BodyText"/>
        <w:jc w:val="center"/>
      </w:pPr>
      <w:ins w:id="79" w:author="Peter Dobson" w:date="2016-10-12T17:13:00Z">
        <w:r w:rsidRPr="006709E5">
          <w:rPr>
            <w:noProof/>
            <w:lang w:val="en-IE" w:eastAsia="en-IE"/>
          </w:rPr>
          <w:lastRenderedPageBreak/>
          <w:drawing>
            <wp:inline distT="0" distB="0" distL="0" distR="0" wp14:anchorId="5181B8DB" wp14:editId="69F3C88B">
              <wp:extent cx="9100457" cy="5115240"/>
              <wp:effectExtent l="0" t="0" r="571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117270" cy="5124691"/>
                      </a:xfrm>
                      <a:prstGeom prst="rect">
                        <a:avLst/>
                      </a:prstGeom>
                    </pic:spPr>
                  </pic:pic>
                </a:graphicData>
              </a:graphic>
            </wp:inline>
          </w:drawing>
        </w:r>
      </w:ins>
    </w:p>
    <w:p w14:paraId="63C0B069" w14:textId="5642CCBB" w:rsidR="00D5535D" w:rsidRDefault="00560ABF" w:rsidP="00560ABF">
      <w:pPr>
        <w:pStyle w:val="Figurecaption"/>
        <w:jc w:val="center"/>
      </w:pPr>
      <w:bookmarkStart w:id="80" w:name="_Toc456272388"/>
      <w:r>
        <w:t>Commission &amp; Soak Test</w:t>
      </w:r>
      <w:bookmarkEnd w:id="80"/>
    </w:p>
    <w:p w14:paraId="723C9C62" w14:textId="7B2EAF04" w:rsidR="00D5535D" w:rsidRDefault="006709E5" w:rsidP="00D35663">
      <w:pPr>
        <w:pStyle w:val="BodyText"/>
        <w:jc w:val="center"/>
      </w:pPr>
      <w:ins w:id="81" w:author="Peter Dobson" w:date="2016-10-12T17:14:00Z">
        <w:r w:rsidRPr="006709E5">
          <w:rPr>
            <w:noProof/>
            <w:lang w:val="en-IE" w:eastAsia="en-IE"/>
          </w:rPr>
          <w:lastRenderedPageBreak/>
          <w:drawing>
            <wp:inline distT="0" distB="0" distL="0" distR="0" wp14:anchorId="46B377EA" wp14:editId="75240495">
              <wp:extent cx="7598229" cy="5055743"/>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7654053" cy="5092888"/>
                      </a:xfrm>
                      <a:prstGeom prst="rect">
                        <a:avLst/>
                      </a:prstGeom>
                    </pic:spPr>
                  </pic:pic>
                </a:graphicData>
              </a:graphic>
            </wp:inline>
          </w:drawing>
        </w:r>
      </w:ins>
    </w:p>
    <w:p w14:paraId="1F756D86" w14:textId="10B1436D" w:rsidR="00D35663" w:rsidRDefault="00D35663" w:rsidP="00D35663">
      <w:pPr>
        <w:pStyle w:val="Figurecaption"/>
        <w:jc w:val="center"/>
      </w:pPr>
      <w:bookmarkStart w:id="82" w:name="_Toc456272389"/>
      <w:r>
        <w:t>Deployment, Servicing &amp; Fault Finding</w:t>
      </w:r>
      <w:bookmarkEnd w:id="82"/>
    </w:p>
    <w:p w14:paraId="1A485F8E" w14:textId="77777777" w:rsidR="00D5535D" w:rsidRDefault="00D5535D" w:rsidP="005F1386">
      <w:pPr>
        <w:pStyle w:val="BodyText"/>
      </w:pPr>
    </w:p>
    <w:p w14:paraId="299A647A" w14:textId="77777777" w:rsidR="005F1386" w:rsidRDefault="005F1386">
      <w:pPr>
        <w:spacing w:after="200" w:line="276" w:lineRule="auto"/>
        <w:rPr>
          <w:sz w:val="22"/>
        </w:rPr>
        <w:sectPr w:rsidR="005F1386" w:rsidSect="00C716E5">
          <w:headerReference w:type="even" r:id="rId34"/>
          <w:headerReference w:type="default" r:id="rId35"/>
          <w:footerReference w:type="default" r:id="rId36"/>
          <w:headerReference w:type="first" r:id="rId37"/>
          <w:pgSz w:w="16838" w:h="11906" w:orient="landscape" w:code="9"/>
          <w:pgMar w:top="907" w:right="567" w:bottom="794" w:left="567" w:header="850" w:footer="850" w:gutter="0"/>
          <w:cols w:space="708"/>
          <w:docGrid w:linePitch="360"/>
        </w:sectPr>
      </w:pPr>
    </w:p>
    <w:p w14:paraId="230D6A9F" w14:textId="2DB9E6F3" w:rsidR="006750F2" w:rsidRDefault="007F26A6" w:rsidP="007F26A6">
      <w:pPr>
        <w:pStyle w:val="Annex"/>
      </w:pPr>
      <w:bookmarkStart w:id="83" w:name="_Toc442421852"/>
      <w:bookmarkStart w:id="84" w:name="_Toc442422419"/>
      <w:bookmarkStart w:id="85" w:name="_Toc464200691"/>
      <w:r>
        <w:lastRenderedPageBreak/>
        <w:t xml:space="preserve">AN </w:t>
      </w:r>
      <w:r w:rsidR="008D29F3">
        <w:t>EXAMPLE OF A</w:t>
      </w:r>
      <w:bookmarkEnd w:id="83"/>
      <w:bookmarkEnd w:id="84"/>
      <w:r>
        <w:t xml:space="preserve"> TEST SHEET</w:t>
      </w:r>
      <w:bookmarkEnd w:id="85"/>
    </w:p>
    <w:p w14:paraId="5F472A35" w14:textId="77777777" w:rsidR="001B43D9" w:rsidRPr="001B43D9" w:rsidRDefault="001B43D9" w:rsidP="001B43D9">
      <w:pPr>
        <w:keepNext/>
        <w:pBdr>
          <w:bottom w:val="single" w:sz="18" w:space="1" w:color="000080"/>
        </w:pBdr>
        <w:spacing w:after="240" w:line="240" w:lineRule="auto"/>
        <w:jc w:val="both"/>
        <w:outlineLvl w:val="0"/>
        <w:rPr>
          <w:ins w:id="86" w:author="Peter Dobson" w:date="2016-10-12T17:22:00Z"/>
          <w:rFonts w:ascii="Calibri" w:eastAsia="Times New Roman" w:hAnsi="Calibri" w:cs="Times New Roman"/>
          <w:b/>
          <w:bCs/>
          <w:caps/>
          <w:color w:val="12175E"/>
          <w:kern w:val="32"/>
          <w:sz w:val="32"/>
          <w:szCs w:val="32"/>
          <w:lang w:val="en-AU"/>
        </w:rPr>
      </w:pPr>
      <w:bookmarkStart w:id="87" w:name="_Toc385443492"/>
      <w:ins w:id="88" w:author="Peter Dobson" w:date="2016-10-12T17:22:00Z">
        <w:r w:rsidRPr="001B43D9">
          <w:rPr>
            <w:rFonts w:ascii="Calibri" w:eastAsia="Times New Roman" w:hAnsi="Calibri" w:cs="Times New Roman"/>
            <w:b/>
            <w:bCs/>
            <w:caps/>
            <w:color w:val="12175E"/>
            <w:kern w:val="32"/>
            <w:sz w:val="32"/>
            <w:szCs w:val="32"/>
            <w:lang w:val="en-AU"/>
          </w:rPr>
          <w:t>Checking, installation and Commissioning PROCEDURE</w:t>
        </w:r>
        <w:bookmarkEnd w:id="87"/>
        <w:r w:rsidRPr="001B43D9">
          <w:rPr>
            <w:rFonts w:ascii="Calibri" w:eastAsia="Times New Roman" w:hAnsi="Calibri" w:cs="Times New Roman"/>
            <w:b/>
            <w:bCs/>
            <w:caps/>
            <w:color w:val="12175E"/>
            <w:kern w:val="32"/>
            <w:sz w:val="32"/>
            <w:szCs w:val="32"/>
            <w:lang w:val="en-AU"/>
          </w:rPr>
          <w:t xml:space="preserve"> RESULTS</w:t>
        </w:r>
      </w:ins>
    </w:p>
    <w:p w14:paraId="482B2DC3" w14:textId="19B0D5F3" w:rsidR="001B43D9" w:rsidRPr="001B43D9" w:rsidRDefault="001B43D9" w:rsidP="001B43D9">
      <w:pPr>
        <w:spacing w:before="120" w:after="120" w:line="240" w:lineRule="auto"/>
        <w:jc w:val="both"/>
        <w:rPr>
          <w:ins w:id="89" w:author="Peter Dobson" w:date="2016-10-12T17:22:00Z"/>
          <w:rFonts w:ascii="Calibri" w:eastAsia="Times New Roman" w:hAnsi="Calibri" w:cs="Times New Roman"/>
          <w:sz w:val="22"/>
          <w:szCs w:val="24"/>
          <w:lang w:val="en-AU"/>
        </w:rPr>
      </w:pPr>
      <w:ins w:id="90" w:author="Peter Dobson" w:date="2016-10-12T17:22:00Z">
        <w:r w:rsidRPr="001B43D9">
          <w:rPr>
            <w:rFonts w:ascii="Calibri" w:eastAsia="Times New Roman" w:hAnsi="Calibri" w:cs="Times New Roman"/>
            <w:sz w:val="22"/>
            <w:szCs w:val="24"/>
            <w:lang w:val="en-AU"/>
          </w:rPr>
          <w:t xml:space="preserve">The following </w:t>
        </w:r>
      </w:ins>
      <w:r w:rsidR="00B61242" w:rsidRPr="001B43D9">
        <w:rPr>
          <w:rFonts w:ascii="Calibri" w:eastAsia="Times New Roman" w:hAnsi="Calibri" w:cs="Times New Roman"/>
          <w:sz w:val="22"/>
          <w:szCs w:val="24"/>
          <w:lang w:val="en-AU"/>
        </w:rPr>
        <w:t>instructions</w:t>
      </w:r>
      <w:ins w:id="91" w:author="Peter Dobson" w:date="2016-10-12T17:22:00Z">
        <w:r w:rsidRPr="001B43D9">
          <w:rPr>
            <w:rFonts w:ascii="Calibri" w:eastAsia="Times New Roman" w:hAnsi="Calibri" w:cs="Times New Roman"/>
            <w:sz w:val="22"/>
            <w:szCs w:val="24"/>
            <w:lang w:val="en-AU"/>
          </w:rPr>
          <w:t xml:space="preserve"> shall be followed for the checking, installation and commissioning of SABIK ODSL-200 Sectored 6 and 12 tier LED lantern. Tests and checks show the outcome of the Commissioning of the equipment and peripherals.</w:t>
        </w:r>
      </w:ins>
    </w:p>
    <w:p w14:paraId="3B876B01" w14:textId="3341EEEC" w:rsidR="001B43D9" w:rsidRPr="001B43D9" w:rsidRDefault="001B43D9" w:rsidP="001B43D9">
      <w:pPr>
        <w:spacing w:before="120" w:after="120" w:line="240" w:lineRule="auto"/>
        <w:jc w:val="both"/>
        <w:rPr>
          <w:ins w:id="92" w:author="Peter Dobson" w:date="2016-10-12T17:22:00Z"/>
          <w:rFonts w:ascii="Calibri" w:eastAsia="Times New Roman" w:hAnsi="Calibri" w:cs="Times New Roman"/>
          <w:sz w:val="22"/>
          <w:szCs w:val="24"/>
          <w:lang w:val="en-AU"/>
        </w:rPr>
      </w:pPr>
      <w:ins w:id="93" w:author="Peter Dobson" w:date="2016-10-12T17:22:00Z">
        <w:r w:rsidRPr="001B43D9">
          <w:rPr>
            <w:rFonts w:ascii="Calibri" w:eastAsia="Times New Roman" w:hAnsi="Calibri" w:cs="Times New Roman"/>
            <w:sz w:val="22"/>
            <w:szCs w:val="24"/>
            <w:lang w:val="en-AU"/>
          </w:rPr>
          <w:t xml:space="preserve">Contact </w:t>
        </w:r>
      </w:ins>
      <w:r w:rsidR="00B61242">
        <w:rPr>
          <w:rFonts w:ascii="Calibri" w:eastAsia="Times New Roman" w:hAnsi="Calibri" w:cs="Times New Roman"/>
          <w:sz w:val="22"/>
          <w:szCs w:val="24"/>
          <w:lang w:val="en-AU"/>
        </w:rPr>
        <w:t>xxxx</w:t>
      </w:r>
      <w:ins w:id="94" w:author="Peter Dobson" w:date="2016-10-12T17:22:00Z">
        <w:r w:rsidRPr="001B43D9">
          <w:rPr>
            <w:rFonts w:ascii="Calibri" w:eastAsia="Times New Roman" w:hAnsi="Calibri" w:cs="Times New Roman"/>
            <w:sz w:val="22"/>
            <w:szCs w:val="24"/>
            <w:lang w:val="en-AU"/>
          </w:rPr>
          <w:t>.</w:t>
        </w:r>
      </w:ins>
    </w:p>
    <w:p w14:paraId="5520E50C" w14:textId="77777777" w:rsidR="001B43D9" w:rsidRPr="001B43D9" w:rsidRDefault="001B43D9" w:rsidP="001B43D9">
      <w:pPr>
        <w:spacing w:before="120" w:after="120" w:line="240" w:lineRule="auto"/>
        <w:jc w:val="both"/>
        <w:rPr>
          <w:ins w:id="95" w:author="Peter Dobson" w:date="2016-10-12T17:22:00Z"/>
          <w:rFonts w:ascii="Calibri" w:eastAsia="Times New Roman" w:hAnsi="Calibri" w:cs="Times New Roman"/>
          <w:sz w:val="22"/>
          <w:szCs w:val="24"/>
          <w:lang w:val="en-AU"/>
        </w:rPr>
      </w:pPr>
      <w:ins w:id="96" w:author="Peter Dobson" w:date="2016-10-12T17:22:00Z">
        <w:r w:rsidRPr="001B43D9">
          <w:rPr>
            <w:rFonts w:ascii="Calibri" w:eastAsia="Times New Roman" w:hAnsi="Calibri" w:cs="Times New Roman"/>
            <w:sz w:val="22"/>
            <w:szCs w:val="24"/>
            <w:lang w:val="en-AU"/>
          </w:rPr>
          <w:t>Completed document is to be forwarded to Project Manager.</w:t>
        </w:r>
      </w:ins>
    </w:p>
    <w:p w14:paraId="69FFD579" w14:textId="77777777" w:rsidR="001B43D9" w:rsidRPr="001B43D9" w:rsidRDefault="001B43D9" w:rsidP="001B43D9">
      <w:pPr>
        <w:keepNext/>
        <w:spacing w:before="240" w:after="240" w:line="240" w:lineRule="auto"/>
        <w:ind w:left="578" w:hanging="578"/>
        <w:outlineLvl w:val="1"/>
        <w:rPr>
          <w:ins w:id="97" w:author="Peter Dobson" w:date="2016-10-12T17:22:00Z"/>
          <w:rFonts w:ascii="Calibri" w:eastAsia="Times New Roman" w:hAnsi="Calibri" w:cs="Times New Roman"/>
          <w:b/>
          <w:bCs/>
          <w:iCs/>
          <w:color w:val="12175E"/>
          <w:sz w:val="28"/>
          <w:szCs w:val="28"/>
          <w:lang w:val="en-AU"/>
        </w:rPr>
      </w:pPr>
      <w:ins w:id="98" w:author="Peter Dobson" w:date="2016-10-12T17:22:00Z">
        <w:r w:rsidRPr="001B43D9">
          <w:rPr>
            <w:rFonts w:ascii="Calibri" w:eastAsia="Times New Roman" w:hAnsi="Calibri" w:cs="Times New Roman"/>
            <w:b/>
            <w:bCs/>
            <w:iCs/>
            <w:color w:val="12175E"/>
            <w:sz w:val="28"/>
            <w:szCs w:val="28"/>
            <w:lang w:val="en-AU"/>
          </w:rPr>
          <w:t>ANS:  ………………………                  Site Name :     ……………………………………………………………………………………....</w:t>
        </w:r>
      </w:ins>
    </w:p>
    <w:p w14:paraId="16AD742D" w14:textId="77777777" w:rsidR="001B43D9" w:rsidRPr="001B43D9" w:rsidRDefault="001B43D9" w:rsidP="001B43D9">
      <w:pPr>
        <w:keepNext/>
        <w:pBdr>
          <w:bottom w:val="single" w:sz="18" w:space="1" w:color="000080"/>
        </w:pBdr>
        <w:spacing w:after="240" w:line="240" w:lineRule="auto"/>
        <w:jc w:val="both"/>
        <w:outlineLvl w:val="0"/>
        <w:rPr>
          <w:ins w:id="99" w:author="Peter Dobson" w:date="2016-10-12T17:22:00Z"/>
          <w:rFonts w:ascii="Calibri" w:eastAsia="Times New Roman" w:hAnsi="Calibri" w:cs="Times New Roman"/>
          <w:b/>
          <w:bCs/>
          <w:caps/>
          <w:color w:val="12175E"/>
          <w:kern w:val="32"/>
          <w:sz w:val="32"/>
          <w:szCs w:val="32"/>
          <w:lang w:val="en-AU"/>
        </w:rPr>
      </w:pPr>
      <w:ins w:id="100" w:author="Peter Dobson" w:date="2016-10-12T17:22:00Z">
        <w:r w:rsidRPr="001B43D9">
          <w:rPr>
            <w:rFonts w:ascii="Calibri" w:eastAsia="Times New Roman" w:hAnsi="Calibri" w:cs="Times New Roman"/>
            <w:b/>
            <w:bCs/>
            <w:caps/>
            <w:color w:val="12175E"/>
            <w:kern w:val="32"/>
            <w:sz w:val="32"/>
            <w:szCs w:val="32"/>
            <w:lang w:val="en-AU"/>
          </w:rPr>
          <w:t>Checking AND SETUP OF LIGHT – IN THE DEPOTS</w:t>
        </w:r>
      </w:ins>
    </w:p>
    <w:p w14:paraId="174EA76F" w14:textId="77777777" w:rsidR="001B43D9" w:rsidRPr="001B43D9" w:rsidRDefault="001B43D9" w:rsidP="001B43D9">
      <w:pPr>
        <w:keepNext/>
        <w:spacing w:before="240" w:after="240" w:line="240" w:lineRule="auto"/>
        <w:ind w:left="578" w:hanging="578"/>
        <w:outlineLvl w:val="1"/>
        <w:rPr>
          <w:ins w:id="101" w:author="Peter Dobson" w:date="2016-10-12T17:22:00Z"/>
          <w:rFonts w:ascii="Calibri" w:eastAsia="Times New Roman" w:hAnsi="Calibri" w:cs="Times New Roman"/>
          <w:b/>
          <w:bCs/>
          <w:iCs/>
          <w:color w:val="12175E"/>
          <w:sz w:val="28"/>
          <w:szCs w:val="28"/>
          <w:lang w:val="en-AU"/>
        </w:rPr>
      </w:pPr>
      <w:ins w:id="102" w:author="Peter Dobson" w:date="2016-10-12T17:22:00Z">
        <w:r w:rsidRPr="001B43D9">
          <w:rPr>
            <w:rFonts w:ascii="Calibri" w:eastAsia="Times New Roman" w:hAnsi="Calibri" w:cs="Times New Roman"/>
            <w:b/>
            <w:bCs/>
            <w:iCs/>
            <w:color w:val="12175E"/>
            <w:sz w:val="28"/>
            <w:szCs w:val="28"/>
            <w:lang w:val="en-AU"/>
          </w:rPr>
          <w:t>Date: ………………………                  Completed by:  …………………………………………………………………………………….</w:t>
        </w:r>
      </w:ins>
    </w:p>
    <w:tbl>
      <w:tblPr>
        <w:tblStyle w:val="TableGrid2"/>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1B43D9" w:rsidRPr="001B43D9" w14:paraId="4AAE68C0" w14:textId="77777777" w:rsidTr="001B43D9">
        <w:trPr>
          <w:trHeight w:val="597"/>
          <w:ins w:id="103" w:author="Peter Dobson" w:date="2016-10-12T17:22:00Z"/>
        </w:trPr>
        <w:tc>
          <w:tcPr>
            <w:tcW w:w="246" w:type="pct"/>
            <w:shd w:val="clear" w:color="auto" w:fill="D9D9D9"/>
          </w:tcPr>
          <w:p w14:paraId="08B7C876" w14:textId="77777777" w:rsidR="001B43D9" w:rsidRPr="001B43D9" w:rsidRDefault="001B43D9" w:rsidP="001B43D9">
            <w:pPr>
              <w:autoSpaceDE w:val="0"/>
              <w:autoSpaceDN w:val="0"/>
              <w:adjustRightInd w:val="0"/>
              <w:spacing w:line="240" w:lineRule="auto"/>
              <w:rPr>
                <w:ins w:id="104" w:author="Peter Dobson" w:date="2016-10-12T17:22:00Z"/>
                <w:rFonts w:ascii="Calibri" w:hAnsi="Calibri" w:cs="Times-Bold"/>
                <w:b/>
                <w:bCs/>
                <w:color w:val="000000"/>
                <w:sz w:val="22"/>
                <w:lang w:val="en-AU"/>
              </w:rPr>
            </w:pPr>
            <w:ins w:id="105" w:author="Peter Dobson" w:date="2016-10-12T17:22:00Z">
              <w:r w:rsidRPr="001B43D9">
                <w:rPr>
                  <w:rFonts w:ascii="Calibri" w:hAnsi="Calibri" w:cs="Times-Bold"/>
                  <w:b/>
                  <w:bCs/>
                  <w:color w:val="000000"/>
                  <w:sz w:val="22"/>
                  <w:lang w:val="en-AU"/>
                </w:rPr>
                <w:t>Item</w:t>
              </w:r>
            </w:ins>
          </w:p>
        </w:tc>
        <w:tc>
          <w:tcPr>
            <w:tcW w:w="783" w:type="pct"/>
            <w:shd w:val="clear" w:color="auto" w:fill="D9D9D9"/>
          </w:tcPr>
          <w:p w14:paraId="0D91FAE9" w14:textId="77777777" w:rsidR="001B43D9" w:rsidRPr="001B43D9" w:rsidRDefault="001B43D9" w:rsidP="001B43D9">
            <w:pPr>
              <w:autoSpaceDE w:val="0"/>
              <w:autoSpaceDN w:val="0"/>
              <w:adjustRightInd w:val="0"/>
              <w:spacing w:line="240" w:lineRule="auto"/>
              <w:rPr>
                <w:ins w:id="106" w:author="Peter Dobson" w:date="2016-10-12T17:22:00Z"/>
                <w:rFonts w:ascii="Calibri" w:hAnsi="Calibri" w:cs="Times-Bold"/>
                <w:b/>
                <w:bCs/>
                <w:color w:val="000000"/>
                <w:sz w:val="22"/>
                <w:lang w:val="en-AU"/>
              </w:rPr>
            </w:pPr>
            <w:ins w:id="107" w:author="Peter Dobson" w:date="2016-10-12T17:22:00Z">
              <w:r w:rsidRPr="001B43D9">
                <w:rPr>
                  <w:rFonts w:ascii="Calibri" w:hAnsi="Calibri" w:cs="Times-Bold"/>
                  <w:b/>
                  <w:bCs/>
                  <w:color w:val="000000"/>
                  <w:sz w:val="22"/>
                  <w:lang w:val="en-AU"/>
                </w:rPr>
                <w:t>Checking/ Setup step</w:t>
              </w:r>
            </w:ins>
          </w:p>
        </w:tc>
        <w:tc>
          <w:tcPr>
            <w:tcW w:w="1793" w:type="pct"/>
            <w:shd w:val="clear" w:color="auto" w:fill="D9D9D9"/>
          </w:tcPr>
          <w:p w14:paraId="34537E48" w14:textId="77777777" w:rsidR="001B43D9" w:rsidRPr="001B43D9" w:rsidRDefault="001B43D9" w:rsidP="001B43D9">
            <w:pPr>
              <w:autoSpaceDE w:val="0"/>
              <w:autoSpaceDN w:val="0"/>
              <w:adjustRightInd w:val="0"/>
              <w:spacing w:line="240" w:lineRule="auto"/>
              <w:rPr>
                <w:ins w:id="108" w:author="Peter Dobson" w:date="2016-10-12T17:22:00Z"/>
                <w:rFonts w:ascii="Calibri" w:hAnsi="Calibri" w:cs="Times-Bold"/>
                <w:b/>
                <w:bCs/>
                <w:color w:val="000000"/>
                <w:sz w:val="22"/>
                <w:lang w:val="en-AU"/>
              </w:rPr>
            </w:pPr>
            <w:ins w:id="109" w:author="Peter Dobson" w:date="2016-10-12T17:22:00Z">
              <w:r w:rsidRPr="001B43D9">
                <w:rPr>
                  <w:rFonts w:ascii="Calibri" w:hAnsi="Calibri" w:cs="Times-Bold"/>
                  <w:b/>
                  <w:bCs/>
                  <w:color w:val="000000"/>
                  <w:sz w:val="22"/>
                  <w:lang w:val="en-AU"/>
                </w:rPr>
                <w:t>Checking / Setup Procedure</w:t>
              </w:r>
            </w:ins>
          </w:p>
        </w:tc>
        <w:tc>
          <w:tcPr>
            <w:tcW w:w="756" w:type="pct"/>
            <w:shd w:val="clear" w:color="auto" w:fill="D9D9D9"/>
          </w:tcPr>
          <w:p w14:paraId="02206E7F" w14:textId="77777777" w:rsidR="001B43D9" w:rsidRPr="001B43D9" w:rsidRDefault="001B43D9" w:rsidP="001B43D9">
            <w:pPr>
              <w:autoSpaceDE w:val="0"/>
              <w:autoSpaceDN w:val="0"/>
              <w:adjustRightInd w:val="0"/>
              <w:spacing w:line="240" w:lineRule="auto"/>
              <w:rPr>
                <w:ins w:id="110" w:author="Peter Dobson" w:date="2016-10-12T17:22:00Z"/>
                <w:rFonts w:ascii="Calibri" w:hAnsi="Calibri" w:cs="Times-Bold"/>
                <w:b/>
                <w:bCs/>
                <w:color w:val="000000"/>
                <w:sz w:val="22"/>
                <w:lang w:val="en-AU"/>
              </w:rPr>
            </w:pPr>
            <w:ins w:id="111" w:author="Peter Dobson" w:date="2016-10-12T17:22:00Z">
              <w:r w:rsidRPr="001B43D9">
                <w:rPr>
                  <w:rFonts w:ascii="Calibri" w:hAnsi="Calibri" w:cs="Times-Bold"/>
                  <w:b/>
                  <w:bCs/>
                  <w:color w:val="000000"/>
                  <w:sz w:val="22"/>
                  <w:lang w:val="en-AU"/>
                </w:rPr>
                <w:t>Expected Results</w:t>
              </w:r>
            </w:ins>
          </w:p>
        </w:tc>
        <w:tc>
          <w:tcPr>
            <w:tcW w:w="403" w:type="pct"/>
            <w:shd w:val="clear" w:color="auto" w:fill="D9D9D9"/>
          </w:tcPr>
          <w:p w14:paraId="313BA58D" w14:textId="77777777" w:rsidR="001B43D9" w:rsidRPr="001B43D9" w:rsidRDefault="001B43D9" w:rsidP="001B43D9">
            <w:pPr>
              <w:autoSpaceDE w:val="0"/>
              <w:autoSpaceDN w:val="0"/>
              <w:adjustRightInd w:val="0"/>
              <w:spacing w:line="240" w:lineRule="auto"/>
              <w:rPr>
                <w:ins w:id="112" w:author="Peter Dobson" w:date="2016-10-12T17:22:00Z"/>
                <w:rFonts w:ascii="Calibri" w:hAnsi="Calibri" w:cs="Times-Bold"/>
                <w:b/>
                <w:bCs/>
                <w:color w:val="000000"/>
                <w:sz w:val="22"/>
                <w:lang w:val="en-AU"/>
              </w:rPr>
            </w:pPr>
            <w:ins w:id="113" w:author="Peter Dobson" w:date="2016-10-12T17:22:00Z">
              <w:r w:rsidRPr="001B43D9">
                <w:rPr>
                  <w:rFonts w:ascii="Calibri" w:hAnsi="Calibri" w:cs="Times-Bold"/>
                  <w:b/>
                  <w:bCs/>
                  <w:color w:val="000000"/>
                  <w:sz w:val="22"/>
                  <w:lang w:val="en-AU"/>
                </w:rPr>
                <w:t>Result</w:t>
              </w:r>
            </w:ins>
          </w:p>
        </w:tc>
        <w:tc>
          <w:tcPr>
            <w:tcW w:w="1019" w:type="pct"/>
            <w:shd w:val="clear" w:color="auto" w:fill="D9D9D9"/>
          </w:tcPr>
          <w:p w14:paraId="584ADA88" w14:textId="77777777" w:rsidR="001B43D9" w:rsidRPr="001B43D9" w:rsidRDefault="001B43D9" w:rsidP="001B43D9">
            <w:pPr>
              <w:autoSpaceDE w:val="0"/>
              <w:autoSpaceDN w:val="0"/>
              <w:adjustRightInd w:val="0"/>
              <w:spacing w:line="240" w:lineRule="auto"/>
              <w:rPr>
                <w:ins w:id="114" w:author="Peter Dobson" w:date="2016-10-12T17:22:00Z"/>
                <w:rFonts w:ascii="Calibri" w:hAnsi="Calibri" w:cs="Times-Bold"/>
                <w:b/>
                <w:bCs/>
                <w:color w:val="000000"/>
                <w:sz w:val="22"/>
                <w:lang w:val="en-AU"/>
              </w:rPr>
            </w:pPr>
            <w:ins w:id="115" w:author="Peter Dobson" w:date="2016-10-12T17:22:00Z">
              <w:r w:rsidRPr="001B43D9">
                <w:rPr>
                  <w:rFonts w:ascii="Calibri" w:hAnsi="Calibri" w:cs="Times-Bold"/>
                  <w:b/>
                  <w:bCs/>
                  <w:color w:val="000000"/>
                  <w:sz w:val="22"/>
                  <w:lang w:val="en-AU"/>
                </w:rPr>
                <w:t>Comments</w:t>
              </w:r>
            </w:ins>
          </w:p>
        </w:tc>
      </w:tr>
      <w:tr w:rsidR="001B43D9" w:rsidRPr="001B43D9" w14:paraId="780BC52C" w14:textId="77777777" w:rsidTr="001B43D9">
        <w:trPr>
          <w:trHeight w:val="459"/>
          <w:ins w:id="116" w:author="Peter Dobson" w:date="2016-10-12T17:22:00Z"/>
        </w:trPr>
        <w:tc>
          <w:tcPr>
            <w:tcW w:w="246" w:type="pct"/>
            <w:vMerge w:val="restart"/>
          </w:tcPr>
          <w:p w14:paraId="1FF56352" w14:textId="77777777" w:rsidR="001B43D9" w:rsidRPr="001B43D9" w:rsidRDefault="001B43D9" w:rsidP="001B43D9">
            <w:pPr>
              <w:autoSpaceDE w:val="0"/>
              <w:autoSpaceDN w:val="0"/>
              <w:adjustRightInd w:val="0"/>
              <w:spacing w:line="240" w:lineRule="auto"/>
              <w:rPr>
                <w:ins w:id="117" w:author="Peter Dobson" w:date="2016-10-12T17:22:00Z"/>
                <w:rFonts w:ascii="Calibri" w:hAnsi="Calibri" w:cs="Times-Bold"/>
                <w:b/>
                <w:bCs/>
                <w:color w:val="000000"/>
                <w:sz w:val="22"/>
                <w:lang w:val="en-AU"/>
              </w:rPr>
            </w:pPr>
            <w:ins w:id="118" w:author="Peter Dobson" w:date="2016-10-12T17:22:00Z">
              <w:r w:rsidRPr="001B43D9">
                <w:rPr>
                  <w:rFonts w:ascii="Calibri" w:hAnsi="Calibri" w:cs="Times-Bold"/>
                  <w:b/>
                  <w:bCs/>
                  <w:color w:val="000000"/>
                  <w:sz w:val="22"/>
                  <w:lang w:val="en-AU"/>
                </w:rPr>
                <w:t>1</w:t>
              </w:r>
            </w:ins>
          </w:p>
        </w:tc>
        <w:tc>
          <w:tcPr>
            <w:tcW w:w="783" w:type="pct"/>
            <w:vMerge w:val="restart"/>
          </w:tcPr>
          <w:p w14:paraId="23F004E7" w14:textId="77777777" w:rsidR="001B43D9" w:rsidRPr="001B43D9" w:rsidRDefault="001B43D9" w:rsidP="001B43D9">
            <w:pPr>
              <w:spacing w:line="240" w:lineRule="auto"/>
              <w:rPr>
                <w:ins w:id="119" w:author="Peter Dobson" w:date="2016-10-12T17:22:00Z"/>
                <w:rFonts w:ascii="Calibri" w:hAnsi="Calibri"/>
                <w:sz w:val="22"/>
                <w:lang w:val="en-AU"/>
              </w:rPr>
            </w:pPr>
            <w:ins w:id="120" w:author="Peter Dobson" w:date="2016-10-12T17:22:00Z">
              <w:r w:rsidRPr="001B43D9">
                <w:rPr>
                  <w:rFonts w:ascii="Calibri" w:hAnsi="Calibri"/>
                  <w:sz w:val="22"/>
                  <w:lang w:val="en-AU"/>
                </w:rPr>
                <w:t>Confirm all equipment has arrived safely and is clearly identified.</w:t>
              </w:r>
            </w:ins>
          </w:p>
          <w:p w14:paraId="49F8C9AA" w14:textId="77777777" w:rsidR="001B43D9" w:rsidRPr="001B43D9" w:rsidRDefault="001B43D9" w:rsidP="001B43D9">
            <w:pPr>
              <w:autoSpaceDE w:val="0"/>
              <w:autoSpaceDN w:val="0"/>
              <w:adjustRightInd w:val="0"/>
              <w:spacing w:line="240" w:lineRule="auto"/>
              <w:rPr>
                <w:ins w:id="121" w:author="Peter Dobson" w:date="2016-10-12T17:22:00Z"/>
                <w:rFonts w:ascii="Calibri" w:hAnsi="Calibri" w:cs="Times-Bold"/>
                <w:b/>
                <w:bCs/>
                <w:color w:val="000000"/>
                <w:sz w:val="22"/>
                <w:lang w:val="en-AU"/>
              </w:rPr>
            </w:pPr>
          </w:p>
        </w:tc>
        <w:tc>
          <w:tcPr>
            <w:tcW w:w="1793" w:type="pct"/>
          </w:tcPr>
          <w:p w14:paraId="685D5DFD" w14:textId="77777777" w:rsidR="001B43D9" w:rsidRPr="001B43D9" w:rsidRDefault="001B43D9" w:rsidP="001B43D9">
            <w:pPr>
              <w:spacing w:line="240" w:lineRule="auto"/>
              <w:rPr>
                <w:ins w:id="122" w:author="Peter Dobson" w:date="2016-10-12T17:22:00Z"/>
                <w:rFonts w:ascii="Calibri" w:hAnsi="Calibri" w:cs="Arial"/>
                <w:sz w:val="22"/>
                <w:lang w:val="en-AU"/>
              </w:rPr>
            </w:pPr>
            <w:ins w:id="123" w:author="Peter Dobson" w:date="2016-10-12T17:22:00Z">
              <w:r w:rsidRPr="001B43D9">
                <w:rPr>
                  <w:rFonts w:ascii="Calibri" w:hAnsi="Calibri" w:cs="Arial"/>
                  <w:sz w:val="22"/>
                  <w:lang w:val="en-AU"/>
                </w:rPr>
                <w:t>a. Identify and check all components of the light.</w:t>
              </w:r>
            </w:ins>
          </w:p>
        </w:tc>
        <w:tc>
          <w:tcPr>
            <w:tcW w:w="756" w:type="pct"/>
          </w:tcPr>
          <w:p w14:paraId="60EBADF1" w14:textId="77777777" w:rsidR="001B43D9" w:rsidRPr="001B43D9" w:rsidRDefault="001B43D9" w:rsidP="001B43D9">
            <w:pPr>
              <w:spacing w:line="240" w:lineRule="auto"/>
              <w:rPr>
                <w:ins w:id="124" w:author="Peter Dobson" w:date="2016-10-12T17:22:00Z"/>
                <w:rFonts w:ascii="Calibri" w:hAnsi="Calibri" w:cs="Times-Bold"/>
                <w:b/>
                <w:bCs/>
                <w:color w:val="000000"/>
                <w:sz w:val="22"/>
                <w:lang w:val="en-AU"/>
              </w:rPr>
            </w:pPr>
            <w:ins w:id="125" w:author="Peter Dobson" w:date="2016-10-12T17:22:00Z">
              <w:r w:rsidRPr="001B43D9">
                <w:rPr>
                  <w:rFonts w:ascii="Calibri" w:hAnsi="Calibri" w:cs="Arial"/>
                  <w:sz w:val="22"/>
                  <w:lang w:val="en-AU"/>
                </w:rPr>
                <w:t>All components present.</w:t>
              </w:r>
            </w:ins>
          </w:p>
        </w:tc>
        <w:tc>
          <w:tcPr>
            <w:tcW w:w="403" w:type="pct"/>
          </w:tcPr>
          <w:p w14:paraId="4C7CDA21" w14:textId="77777777" w:rsidR="001B43D9" w:rsidRPr="001B43D9" w:rsidRDefault="001B43D9" w:rsidP="001B43D9">
            <w:pPr>
              <w:autoSpaceDE w:val="0"/>
              <w:autoSpaceDN w:val="0"/>
              <w:adjustRightInd w:val="0"/>
              <w:spacing w:line="240" w:lineRule="auto"/>
              <w:rPr>
                <w:ins w:id="126" w:author="Peter Dobson" w:date="2016-10-12T17:22:00Z"/>
                <w:rFonts w:ascii="Calibri" w:hAnsi="Calibri" w:cs="Times-Bold"/>
                <w:bCs/>
                <w:color w:val="000000"/>
                <w:sz w:val="22"/>
                <w:lang w:val="en-AU"/>
              </w:rPr>
            </w:pPr>
            <w:ins w:id="127" w:author="Peter Dobson" w:date="2016-10-12T17:22:00Z">
              <w:r w:rsidRPr="001B43D9">
                <w:rPr>
                  <w:rFonts w:ascii="Calibri" w:hAnsi="Calibri" w:cs="Times-Bold"/>
                  <w:bCs/>
                  <w:color w:val="000000"/>
                  <w:sz w:val="22"/>
                  <w:lang w:val="en-AU"/>
                </w:rPr>
                <w:t>Yes/No</w:t>
              </w:r>
            </w:ins>
          </w:p>
        </w:tc>
        <w:tc>
          <w:tcPr>
            <w:tcW w:w="1019" w:type="pct"/>
          </w:tcPr>
          <w:p w14:paraId="6CC90D2F" w14:textId="77777777" w:rsidR="001B43D9" w:rsidRPr="001B43D9" w:rsidRDefault="001B43D9" w:rsidP="001B43D9">
            <w:pPr>
              <w:autoSpaceDE w:val="0"/>
              <w:autoSpaceDN w:val="0"/>
              <w:adjustRightInd w:val="0"/>
              <w:spacing w:line="240" w:lineRule="auto"/>
              <w:rPr>
                <w:ins w:id="128" w:author="Peter Dobson" w:date="2016-10-12T17:22:00Z"/>
                <w:rFonts w:ascii="Calibri" w:hAnsi="Calibri" w:cs="Times-Bold"/>
                <w:bCs/>
                <w:color w:val="000000"/>
                <w:sz w:val="22"/>
                <w:lang w:val="en-AU"/>
              </w:rPr>
            </w:pPr>
          </w:p>
        </w:tc>
      </w:tr>
      <w:tr w:rsidR="001B43D9" w:rsidRPr="001B43D9" w14:paraId="51EADC65" w14:textId="77777777" w:rsidTr="001B43D9">
        <w:trPr>
          <w:trHeight w:val="409"/>
          <w:ins w:id="129" w:author="Peter Dobson" w:date="2016-10-12T17:22:00Z"/>
        </w:trPr>
        <w:tc>
          <w:tcPr>
            <w:tcW w:w="246" w:type="pct"/>
            <w:vMerge/>
          </w:tcPr>
          <w:p w14:paraId="769827FC" w14:textId="77777777" w:rsidR="001B43D9" w:rsidRPr="001B43D9" w:rsidRDefault="001B43D9" w:rsidP="001B43D9">
            <w:pPr>
              <w:autoSpaceDE w:val="0"/>
              <w:autoSpaceDN w:val="0"/>
              <w:adjustRightInd w:val="0"/>
              <w:spacing w:line="240" w:lineRule="auto"/>
              <w:rPr>
                <w:ins w:id="130" w:author="Peter Dobson" w:date="2016-10-12T17:22:00Z"/>
                <w:rFonts w:ascii="Calibri" w:hAnsi="Calibri" w:cs="Times-Bold"/>
                <w:b/>
                <w:bCs/>
                <w:color w:val="000000"/>
                <w:sz w:val="22"/>
                <w:lang w:val="en-AU"/>
              </w:rPr>
            </w:pPr>
          </w:p>
        </w:tc>
        <w:tc>
          <w:tcPr>
            <w:tcW w:w="783" w:type="pct"/>
            <w:vMerge/>
          </w:tcPr>
          <w:p w14:paraId="4642EA41" w14:textId="77777777" w:rsidR="001B43D9" w:rsidRPr="001B43D9" w:rsidRDefault="001B43D9" w:rsidP="001B43D9">
            <w:pPr>
              <w:spacing w:line="240" w:lineRule="auto"/>
              <w:rPr>
                <w:ins w:id="131" w:author="Peter Dobson" w:date="2016-10-12T17:22:00Z"/>
                <w:rFonts w:ascii="Calibri" w:hAnsi="Calibri"/>
                <w:sz w:val="22"/>
                <w:lang w:val="en-AU"/>
              </w:rPr>
            </w:pPr>
          </w:p>
        </w:tc>
        <w:tc>
          <w:tcPr>
            <w:tcW w:w="1793" w:type="pct"/>
          </w:tcPr>
          <w:p w14:paraId="10219542" w14:textId="77777777" w:rsidR="001B43D9" w:rsidRPr="001B43D9" w:rsidRDefault="001B43D9" w:rsidP="001B43D9">
            <w:pPr>
              <w:spacing w:line="240" w:lineRule="auto"/>
              <w:rPr>
                <w:ins w:id="132" w:author="Peter Dobson" w:date="2016-10-12T17:22:00Z"/>
                <w:rFonts w:ascii="Calibri" w:hAnsi="Calibri" w:cs="Arial"/>
                <w:sz w:val="22"/>
                <w:lang w:val="en-AU"/>
              </w:rPr>
            </w:pPr>
            <w:ins w:id="133" w:author="Peter Dobson" w:date="2016-10-12T17:22:00Z">
              <w:r w:rsidRPr="001B43D9">
                <w:rPr>
                  <w:rFonts w:ascii="Calibri" w:hAnsi="Calibri" w:cs="Arial"/>
                  <w:sz w:val="22"/>
                  <w:lang w:val="en-AU"/>
                </w:rPr>
                <w:t>b. Inspect for any physical damage.</w:t>
              </w:r>
            </w:ins>
          </w:p>
        </w:tc>
        <w:tc>
          <w:tcPr>
            <w:tcW w:w="756" w:type="pct"/>
          </w:tcPr>
          <w:p w14:paraId="7367D00D" w14:textId="77777777" w:rsidR="001B43D9" w:rsidRPr="001B43D9" w:rsidRDefault="001B43D9" w:rsidP="001B43D9">
            <w:pPr>
              <w:spacing w:line="240" w:lineRule="auto"/>
              <w:rPr>
                <w:ins w:id="134" w:author="Peter Dobson" w:date="2016-10-12T17:22:00Z"/>
                <w:rFonts w:ascii="Calibri" w:hAnsi="Calibri" w:cs="Arial"/>
                <w:i/>
                <w:sz w:val="22"/>
                <w:lang w:val="en-AU"/>
              </w:rPr>
            </w:pPr>
            <w:ins w:id="135" w:author="Peter Dobson" w:date="2016-10-12T17:22:00Z">
              <w:r w:rsidRPr="001B43D9">
                <w:rPr>
                  <w:rFonts w:ascii="Calibri" w:hAnsi="Calibri" w:cs="Arial"/>
                  <w:sz w:val="22"/>
                  <w:lang w:val="en-AU"/>
                </w:rPr>
                <w:t>No visible damage.</w:t>
              </w:r>
            </w:ins>
          </w:p>
          <w:p w14:paraId="70A58312" w14:textId="77777777" w:rsidR="001B43D9" w:rsidRPr="001B43D9" w:rsidRDefault="001B43D9" w:rsidP="001B43D9">
            <w:pPr>
              <w:spacing w:line="240" w:lineRule="auto"/>
              <w:rPr>
                <w:ins w:id="136" w:author="Peter Dobson" w:date="2016-10-12T17:22:00Z"/>
                <w:rFonts w:ascii="Calibri" w:hAnsi="Calibri" w:cs="Arial"/>
                <w:sz w:val="22"/>
                <w:lang w:val="en-AU"/>
              </w:rPr>
            </w:pPr>
          </w:p>
        </w:tc>
        <w:tc>
          <w:tcPr>
            <w:tcW w:w="403" w:type="pct"/>
          </w:tcPr>
          <w:p w14:paraId="18A24F97" w14:textId="77777777" w:rsidR="001B43D9" w:rsidRPr="001B43D9" w:rsidRDefault="001B43D9" w:rsidP="001B43D9">
            <w:pPr>
              <w:autoSpaceDE w:val="0"/>
              <w:autoSpaceDN w:val="0"/>
              <w:adjustRightInd w:val="0"/>
              <w:spacing w:line="240" w:lineRule="auto"/>
              <w:rPr>
                <w:ins w:id="137" w:author="Peter Dobson" w:date="2016-10-12T17:22:00Z"/>
                <w:rFonts w:ascii="Calibri" w:hAnsi="Calibri" w:cs="Times-Bold"/>
                <w:bCs/>
                <w:color w:val="000000"/>
                <w:sz w:val="22"/>
                <w:lang w:val="en-AU"/>
              </w:rPr>
            </w:pPr>
            <w:ins w:id="138" w:author="Peter Dobson" w:date="2016-10-12T17:22:00Z">
              <w:r w:rsidRPr="001B43D9">
                <w:rPr>
                  <w:rFonts w:ascii="Calibri" w:hAnsi="Calibri" w:cs="Times-Bold"/>
                  <w:bCs/>
                  <w:color w:val="000000"/>
                  <w:sz w:val="22"/>
                  <w:lang w:val="en-AU"/>
                </w:rPr>
                <w:t>Yes/No</w:t>
              </w:r>
            </w:ins>
          </w:p>
        </w:tc>
        <w:tc>
          <w:tcPr>
            <w:tcW w:w="1019" w:type="pct"/>
          </w:tcPr>
          <w:p w14:paraId="25D405AF" w14:textId="77777777" w:rsidR="001B43D9" w:rsidRPr="001B43D9" w:rsidRDefault="001B43D9" w:rsidP="001B43D9">
            <w:pPr>
              <w:autoSpaceDE w:val="0"/>
              <w:autoSpaceDN w:val="0"/>
              <w:adjustRightInd w:val="0"/>
              <w:spacing w:line="240" w:lineRule="auto"/>
              <w:rPr>
                <w:ins w:id="139" w:author="Peter Dobson" w:date="2016-10-12T17:22:00Z"/>
                <w:rFonts w:ascii="Calibri" w:hAnsi="Calibri" w:cs="Times-Bold"/>
                <w:bCs/>
                <w:color w:val="000000"/>
                <w:sz w:val="22"/>
                <w:lang w:val="en-AU"/>
              </w:rPr>
            </w:pPr>
          </w:p>
        </w:tc>
      </w:tr>
      <w:tr w:rsidR="001B43D9" w:rsidRPr="001B43D9" w14:paraId="6170A988" w14:textId="77777777" w:rsidTr="001B43D9">
        <w:trPr>
          <w:trHeight w:val="561"/>
          <w:ins w:id="140" w:author="Peter Dobson" w:date="2016-10-12T17:22:00Z"/>
        </w:trPr>
        <w:tc>
          <w:tcPr>
            <w:tcW w:w="246" w:type="pct"/>
            <w:vMerge/>
          </w:tcPr>
          <w:p w14:paraId="3A15F605" w14:textId="77777777" w:rsidR="001B43D9" w:rsidRPr="001B43D9" w:rsidRDefault="001B43D9" w:rsidP="001B43D9">
            <w:pPr>
              <w:autoSpaceDE w:val="0"/>
              <w:autoSpaceDN w:val="0"/>
              <w:adjustRightInd w:val="0"/>
              <w:spacing w:line="240" w:lineRule="auto"/>
              <w:rPr>
                <w:ins w:id="141" w:author="Peter Dobson" w:date="2016-10-12T17:22:00Z"/>
                <w:rFonts w:ascii="Calibri" w:hAnsi="Calibri" w:cs="Times-Bold"/>
                <w:b/>
                <w:bCs/>
                <w:color w:val="000000"/>
                <w:sz w:val="22"/>
                <w:lang w:val="en-AU"/>
              </w:rPr>
            </w:pPr>
          </w:p>
        </w:tc>
        <w:tc>
          <w:tcPr>
            <w:tcW w:w="783" w:type="pct"/>
            <w:vMerge/>
          </w:tcPr>
          <w:p w14:paraId="778BE3CC" w14:textId="77777777" w:rsidR="001B43D9" w:rsidRPr="001B43D9" w:rsidRDefault="001B43D9" w:rsidP="001B43D9">
            <w:pPr>
              <w:spacing w:line="240" w:lineRule="auto"/>
              <w:rPr>
                <w:ins w:id="142" w:author="Peter Dobson" w:date="2016-10-12T17:22:00Z"/>
                <w:rFonts w:ascii="Calibri" w:hAnsi="Calibri"/>
                <w:sz w:val="22"/>
                <w:lang w:val="en-AU"/>
              </w:rPr>
            </w:pPr>
          </w:p>
        </w:tc>
        <w:tc>
          <w:tcPr>
            <w:tcW w:w="1793" w:type="pct"/>
          </w:tcPr>
          <w:p w14:paraId="4CAEFBF9" w14:textId="77777777" w:rsidR="001B43D9" w:rsidRPr="001B43D9" w:rsidRDefault="001B43D9" w:rsidP="001B43D9">
            <w:pPr>
              <w:spacing w:line="240" w:lineRule="auto"/>
              <w:rPr>
                <w:ins w:id="143" w:author="Peter Dobson" w:date="2016-10-12T17:22:00Z"/>
                <w:rFonts w:ascii="Calibri" w:hAnsi="Calibri" w:cs="Arial"/>
                <w:sz w:val="22"/>
                <w:lang w:val="en-AU"/>
              </w:rPr>
            </w:pPr>
            <w:ins w:id="144" w:author="Peter Dobson" w:date="2016-10-12T17:22:00Z">
              <w:r w:rsidRPr="001B43D9">
                <w:rPr>
                  <w:rFonts w:ascii="Calibri" w:hAnsi="Calibri" w:cs="Arial"/>
                  <w:sz w:val="22"/>
                  <w:lang w:val="en-AU"/>
                </w:rPr>
                <w:t>c. Confirm all units are clearly identified with Maximo numbers (where applicable).</w:t>
              </w:r>
            </w:ins>
          </w:p>
        </w:tc>
        <w:tc>
          <w:tcPr>
            <w:tcW w:w="756" w:type="pct"/>
          </w:tcPr>
          <w:p w14:paraId="70056AD4" w14:textId="77777777" w:rsidR="001B43D9" w:rsidRPr="001B43D9" w:rsidRDefault="001B43D9" w:rsidP="001B43D9">
            <w:pPr>
              <w:spacing w:line="240" w:lineRule="auto"/>
              <w:rPr>
                <w:ins w:id="145" w:author="Peter Dobson" w:date="2016-10-12T17:22:00Z"/>
                <w:rFonts w:ascii="Calibri" w:hAnsi="Calibri" w:cs="Arial"/>
                <w:sz w:val="22"/>
                <w:lang w:val="en-AU"/>
              </w:rPr>
            </w:pPr>
            <w:ins w:id="146" w:author="Peter Dobson" w:date="2016-10-12T17:22:00Z">
              <w:r w:rsidRPr="001B43D9">
                <w:rPr>
                  <w:rFonts w:ascii="Calibri" w:hAnsi="Calibri" w:cs="Arial"/>
                  <w:sz w:val="22"/>
                  <w:lang w:val="en-AU"/>
                </w:rPr>
                <w:t>All applicable equipment have Maximo labels.</w:t>
              </w:r>
            </w:ins>
          </w:p>
        </w:tc>
        <w:tc>
          <w:tcPr>
            <w:tcW w:w="403" w:type="pct"/>
          </w:tcPr>
          <w:p w14:paraId="1AE02C06" w14:textId="77777777" w:rsidR="001B43D9" w:rsidRPr="001B43D9" w:rsidRDefault="001B43D9" w:rsidP="001B43D9">
            <w:pPr>
              <w:autoSpaceDE w:val="0"/>
              <w:autoSpaceDN w:val="0"/>
              <w:adjustRightInd w:val="0"/>
              <w:spacing w:line="240" w:lineRule="auto"/>
              <w:rPr>
                <w:ins w:id="147" w:author="Peter Dobson" w:date="2016-10-12T17:22:00Z"/>
                <w:rFonts w:ascii="Calibri" w:hAnsi="Calibri" w:cs="Times-Bold"/>
                <w:bCs/>
                <w:color w:val="000000"/>
                <w:sz w:val="22"/>
                <w:lang w:val="en-AU"/>
              </w:rPr>
            </w:pPr>
            <w:ins w:id="148" w:author="Peter Dobson" w:date="2016-10-12T17:22:00Z">
              <w:r w:rsidRPr="001B43D9">
                <w:rPr>
                  <w:rFonts w:ascii="Calibri" w:hAnsi="Calibri" w:cs="Times-Bold"/>
                  <w:bCs/>
                  <w:color w:val="000000"/>
                  <w:sz w:val="22"/>
                  <w:lang w:val="en-AU"/>
                </w:rPr>
                <w:t>Yes/No</w:t>
              </w:r>
            </w:ins>
          </w:p>
        </w:tc>
        <w:tc>
          <w:tcPr>
            <w:tcW w:w="1019" w:type="pct"/>
          </w:tcPr>
          <w:p w14:paraId="25058FF6" w14:textId="77777777" w:rsidR="001B43D9" w:rsidRPr="001B43D9" w:rsidRDefault="001B43D9" w:rsidP="001B43D9">
            <w:pPr>
              <w:autoSpaceDE w:val="0"/>
              <w:autoSpaceDN w:val="0"/>
              <w:adjustRightInd w:val="0"/>
              <w:spacing w:line="240" w:lineRule="auto"/>
              <w:rPr>
                <w:ins w:id="149" w:author="Peter Dobson" w:date="2016-10-12T17:22:00Z"/>
                <w:rFonts w:ascii="Calibri" w:hAnsi="Calibri" w:cs="Times-Bold"/>
                <w:bCs/>
                <w:color w:val="000000"/>
                <w:sz w:val="22"/>
                <w:lang w:val="en-AU"/>
              </w:rPr>
            </w:pPr>
          </w:p>
        </w:tc>
      </w:tr>
    </w:tbl>
    <w:p w14:paraId="14E8FBA1" w14:textId="2B049879" w:rsidR="001B43D9" w:rsidRDefault="001B43D9" w:rsidP="00476942">
      <w:pPr>
        <w:pStyle w:val="BodyText"/>
        <w:rPr>
          <w:ins w:id="150" w:author="Peter Dobson" w:date="2016-10-12T17:23:00Z"/>
        </w:rPr>
      </w:pPr>
      <w:ins w:id="151" w:author="Peter Dobson" w:date="2016-10-12T17:23:00Z">
        <w:r>
          <w:br w:type="page"/>
        </w:r>
      </w:ins>
    </w:p>
    <w:tbl>
      <w:tblPr>
        <w:tblStyle w:val="TableGrid3"/>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072079" w:rsidRPr="00072079" w14:paraId="69413577" w14:textId="77777777" w:rsidTr="00072079">
        <w:trPr>
          <w:trHeight w:val="597"/>
          <w:ins w:id="152" w:author="Peter Dobson" w:date="2016-10-12T17:35:00Z"/>
        </w:trPr>
        <w:tc>
          <w:tcPr>
            <w:tcW w:w="246" w:type="pct"/>
            <w:shd w:val="clear" w:color="auto" w:fill="D9D9D9"/>
          </w:tcPr>
          <w:p w14:paraId="3345E407" w14:textId="77777777" w:rsidR="00072079" w:rsidRPr="00072079" w:rsidRDefault="00072079" w:rsidP="00072079">
            <w:pPr>
              <w:autoSpaceDE w:val="0"/>
              <w:autoSpaceDN w:val="0"/>
              <w:adjustRightInd w:val="0"/>
              <w:spacing w:line="240" w:lineRule="auto"/>
              <w:rPr>
                <w:ins w:id="153" w:author="Peter Dobson" w:date="2016-10-12T17:35:00Z"/>
                <w:rFonts w:ascii="Calibri" w:hAnsi="Calibri" w:cs="Times-Bold"/>
                <w:b/>
                <w:bCs/>
                <w:color w:val="000000"/>
                <w:sz w:val="22"/>
                <w:lang w:val="en-AU"/>
              </w:rPr>
            </w:pPr>
            <w:ins w:id="154" w:author="Peter Dobson" w:date="2016-10-12T17:35:00Z">
              <w:r w:rsidRPr="00072079">
                <w:rPr>
                  <w:rFonts w:ascii="Calibri" w:hAnsi="Calibri" w:cs="Times-Bold"/>
                  <w:b/>
                  <w:bCs/>
                  <w:color w:val="000000"/>
                  <w:sz w:val="22"/>
                  <w:lang w:val="en-AU"/>
                </w:rPr>
                <w:lastRenderedPageBreak/>
                <w:t>Item</w:t>
              </w:r>
            </w:ins>
          </w:p>
        </w:tc>
        <w:tc>
          <w:tcPr>
            <w:tcW w:w="783" w:type="pct"/>
            <w:shd w:val="clear" w:color="auto" w:fill="D9D9D9"/>
          </w:tcPr>
          <w:p w14:paraId="1B49AF4C" w14:textId="77777777" w:rsidR="00072079" w:rsidRPr="00072079" w:rsidRDefault="00072079" w:rsidP="00072079">
            <w:pPr>
              <w:autoSpaceDE w:val="0"/>
              <w:autoSpaceDN w:val="0"/>
              <w:adjustRightInd w:val="0"/>
              <w:spacing w:line="240" w:lineRule="auto"/>
              <w:rPr>
                <w:ins w:id="155" w:author="Peter Dobson" w:date="2016-10-12T17:35:00Z"/>
                <w:rFonts w:ascii="Calibri" w:hAnsi="Calibri" w:cs="Times-Bold"/>
                <w:b/>
                <w:bCs/>
                <w:color w:val="000000"/>
                <w:sz w:val="22"/>
                <w:lang w:val="en-AU"/>
              </w:rPr>
            </w:pPr>
            <w:ins w:id="156" w:author="Peter Dobson" w:date="2016-10-12T17:35:00Z">
              <w:r w:rsidRPr="00072079">
                <w:rPr>
                  <w:rFonts w:ascii="Calibri" w:hAnsi="Calibri" w:cs="Times-Bold"/>
                  <w:b/>
                  <w:bCs/>
                  <w:color w:val="000000"/>
                  <w:sz w:val="22"/>
                  <w:lang w:val="en-AU"/>
                </w:rPr>
                <w:t>Checking/ Setup step</w:t>
              </w:r>
            </w:ins>
          </w:p>
        </w:tc>
        <w:tc>
          <w:tcPr>
            <w:tcW w:w="1793" w:type="pct"/>
            <w:shd w:val="clear" w:color="auto" w:fill="D9D9D9"/>
          </w:tcPr>
          <w:p w14:paraId="74D6A669" w14:textId="77777777" w:rsidR="00072079" w:rsidRPr="00072079" w:rsidRDefault="00072079" w:rsidP="00072079">
            <w:pPr>
              <w:autoSpaceDE w:val="0"/>
              <w:autoSpaceDN w:val="0"/>
              <w:adjustRightInd w:val="0"/>
              <w:spacing w:line="240" w:lineRule="auto"/>
              <w:rPr>
                <w:ins w:id="157" w:author="Peter Dobson" w:date="2016-10-12T17:35:00Z"/>
                <w:rFonts w:ascii="Calibri" w:hAnsi="Calibri" w:cs="Times-Bold"/>
                <w:b/>
                <w:bCs/>
                <w:color w:val="000000"/>
                <w:sz w:val="22"/>
                <w:lang w:val="en-AU"/>
              </w:rPr>
            </w:pPr>
            <w:ins w:id="158" w:author="Peter Dobson" w:date="2016-10-12T17:35:00Z">
              <w:r w:rsidRPr="00072079">
                <w:rPr>
                  <w:rFonts w:ascii="Calibri" w:hAnsi="Calibri" w:cs="Times-Bold"/>
                  <w:b/>
                  <w:bCs/>
                  <w:color w:val="000000"/>
                  <w:sz w:val="22"/>
                  <w:lang w:val="en-AU"/>
                </w:rPr>
                <w:t>Checking / Setup Procedure</w:t>
              </w:r>
            </w:ins>
          </w:p>
        </w:tc>
        <w:tc>
          <w:tcPr>
            <w:tcW w:w="756" w:type="pct"/>
            <w:shd w:val="clear" w:color="auto" w:fill="D9D9D9"/>
          </w:tcPr>
          <w:p w14:paraId="69BB0600" w14:textId="77777777" w:rsidR="00072079" w:rsidRPr="00072079" w:rsidRDefault="00072079" w:rsidP="00072079">
            <w:pPr>
              <w:autoSpaceDE w:val="0"/>
              <w:autoSpaceDN w:val="0"/>
              <w:adjustRightInd w:val="0"/>
              <w:spacing w:line="240" w:lineRule="auto"/>
              <w:rPr>
                <w:ins w:id="159" w:author="Peter Dobson" w:date="2016-10-12T17:35:00Z"/>
                <w:rFonts w:ascii="Calibri" w:hAnsi="Calibri" w:cs="Times-Bold"/>
                <w:b/>
                <w:bCs/>
                <w:color w:val="000000"/>
                <w:sz w:val="22"/>
                <w:lang w:val="en-AU"/>
              </w:rPr>
            </w:pPr>
            <w:ins w:id="160" w:author="Peter Dobson" w:date="2016-10-12T17:35:00Z">
              <w:r w:rsidRPr="00072079">
                <w:rPr>
                  <w:rFonts w:ascii="Calibri" w:hAnsi="Calibri" w:cs="Times-Bold"/>
                  <w:b/>
                  <w:bCs/>
                  <w:color w:val="000000"/>
                  <w:sz w:val="22"/>
                  <w:lang w:val="en-AU"/>
                </w:rPr>
                <w:t>Expected Results</w:t>
              </w:r>
            </w:ins>
          </w:p>
        </w:tc>
        <w:tc>
          <w:tcPr>
            <w:tcW w:w="403" w:type="pct"/>
            <w:shd w:val="clear" w:color="auto" w:fill="D9D9D9"/>
          </w:tcPr>
          <w:p w14:paraId="46E21194" w14:textId="77777777" w:rsidR="00072079" w:rsidRPr="00072079" w:rsidRDefault="00072079" w:rsidP="00072079">
            <w:pPr>
              <w:autoSpaceDE w:val="0"/>
              <w:autoSpaceDN w:val="0"/>
              <w:adjustRightInd w:val="0"/>
              <w:spacing w:line="240" w:lineRule="auto"/>
              <w:rPr>
                <w:ins w:id="161" w:author="Peter Dobson" w:date="2016-10-12T17:35:00Z"/>
                <w:rFonts w:ascii="Calibri" w:hAnsi="Calibri" w:cs="Times-Bold"/>
                <w:b/>
                <w:bCs/>
                <w:color w:val="000000"/>
                <w:sz w:val="22"/>
                <w:lang w:val="en-AU"/>
              </w:rPr>
            </w:pPr>
            <w:ins w:id="162" w:author="Peter Dobson" w:date="2016-10-12T17:35:00Z">
              <w:r w:rsidRPr="00072079">
                <w:rPr>
                  <w:rFonts w:ascii="Calibri" w:hAnsi="Calibri" w:cs="Times-Bold"/>
                  <w:b/>
                  <w:bCs/>
                  <w:color w:val="000000"/>
                  <w:sz w:val="22"/>
                  <w:lang w:val="en-AU"/>
                </w:rPr>
                <w:t>Result</w:t>
              </w:r>
            </w:ins>
          </w:p>
        </w:tc>
        <w:tc>
          <w:tcPr>
            <w:tcW w:w="1019" w:type="pct"/>
            <w:shd w:val="clear" w:color="auto" w:fill="D9D9D9"/>
          </w:tcPr>
          <w:p w14:paraId="69C943F6" w14:textId="77777777" w:rsidR="00072079" w:rsidRPr="00072079" w:rsidRDefault="00072079" w:rsidP="00072079">
            <w:pPr>
              <w:autoSpaceDE w:val="0"/>
              <w:autoSpaceDN w:val="0"/>
              <w:adjustRightInd w:val="0"/>
              <w:spacing w:line="240" w:lineRule="auto"/>
              <w:rPr>
                <w:ins w:id="163" w:author="Peter Dobson" w:date="2016-10-12T17:35:00Z"/>
                <w:rFonts w:ascii="Calibri" w:hAnsi="Calibri" w:cs="Times-Bold"/>
                <w:b/>
                <w:bCs/>
                <w:color w:val="000000"/>
                <w:sz w:val="22"/>
                <w:lang w:val="en-AU"/>
              </w:rPr>
            </w:pPr>
            <w:ins w:id="164" w:author="Peter Dobson" w:date="2016-10-12T17:35:00Z">
              <w:r w:rsidRPr="00072079">
                <w:rPr>
                  <w:rFonts w:ascii="Calibri" w:hAnsi="Calibri" w:cs="Times-Bold"/>
                  <w:b/>
                  <w:bCs/>
                  <w:color w:val="000000"/>
                  <w:sz w:val="22"/>
                  <w:lang w:val="en-AU"/>
                </w:rPr>
                <w:t>Comments</w:t>
              </w:r>
            </w:ins>
          </w:p>
        </w:tc>
      </w:tr>
      <w:tr w:rsidR="00072079" w:rsidRPr="00072079" w14:paraId="66FA5B2D" w14:textId="77777777" w:rsidTr="007B070B">
        <w:trPr>
          <w:trHeight w:val="2006"/>
          <w:ins w:id="165" w:author="Peter Dobson" w:date="2016-10-12T17:35:00Z"/>
        </w:trPr>
        <w:tc>
          <w:tcPr>
            <w:tcW w:w="246" w:type="pct"/>
          </w:tcPr>
          <w:p w14:paraId="05AD152A" w14:textId="77777777" w:rsidR="00072079" w:rsidRPr="00072079" w:rsidRDefault="00072079" w:rsidP="007B070B">
            <w:pPr>
              <w:autoSpaceDE w:val="0"/>
              <w:autoSpaceDN w:val="0"/>
              <w:adjustRightInd w:val="0"/>
              <w:spacing w:afterAutospacing="0" w:line="240" w:lineRule="auto"/>
              <w:rPr>
                <w:ins w:id="166" w:author="Peter Dobson" w:date="2016-10-12T17:35:00Z"/>
                <w:rFonts w:ascii="Calibri" w:hAnsi="Calibri" w:cs="Times-Bold"/>
                <w:b/>
                <w:bCs/>
                <w:color w:val="000000"/>
                <w:sz w:val="22"/>
                <w:lang w:val="en-AU"/>
              </w:rPr>
            </w:pPr>
            <w:ins w:id="167" w:author="Peter Dobson" w:date="2016-10-12T17:35:00Z">
              <w:r w:rsidRPr="00072079">
                <w:rPr>
                  <w:rFonts w:ascii="Calibri" w:hAnsi="Calibri" w:cs="Times-Bold"/>
                  <w:b/>
                  <w:bCs/>
                  <w:color w:val="000000"/>
                  <w:sz w:val="22"/>
                  <w:lang w:val="en-AU"/>
                </w:rPr>
                <w:t>2</w:t>
              </w:r>
            </w:ins>
          </w:p>
        </w:tc>
        <w:tc>
          <w:tcPr>
            <w:tcW w:w="783" w:type="pct"/>
          </w:tcPr>
          <w:p w14:paraId="5C119431" w14:textId="77777777" w:rsidR="00072079" w:rsidRPr="00072079" w:rsidRDefault="00072079" w:rsidP="007B070B">
            <w:pPr>
              <w:spacing w:afterAutospacing="0" w:line="240" w:lineRule="auto"/>
              <w:rPr>
                <w:ins w:id="168" w:author="Peter Dobson" w:date="2016-10-12T17:35:00Z"/>
                <w:rFonts w:ascii="Calibri" w:hAnsi="Calibri"/>
                <w:sz w:val="22"/>
                <w:lang w:val="en-AU"/>
              </w:rPr>
            </w:pPr>
            <w:ins w:id="169" w:author="Peter Dobson" w:date="2016-10-12T17:35:00Z">
              <w:r w:rsidRPr="00072079">
                <w:rPr>
                  <w:rFonts w:ascii="Calibri" w:hAnsi="Calibri"/>
                  <w:sz w:val="22"/>
                  <w:lang w:val="en-AU"/>
                </w:rPr>
                <w:t>Check Current draw</w:t>
              </w:r>
            </w:ins>
          </w:p>
          <w:p w14:paraId="296F14E3" w14:textId="77777777" w:rsidR="00072079" w:rsidRPr="00072079" w:rsidRDefault="00072079" w:rsidP="007B070B">
            <w:pPr>
              <w:autoSpaceDE w:val="0"/>
              <w:autoSpaceDN w:val="0"/>
              <w:adjustRightInd w:val="0"/>
              <w:spacing w:afterAutospacing="0" w:line="240" w:lineRule="auto"/>
              <w:rPr>
                <w:ins w:id="170" w:author="Peter Dobson" w:date="2016-10-12T17:35:00Z"/>
                <w:rFonts w:ascii="Calibri" w:hAnsi="Calibri" w:cs="Times-Bold"/>
                <w:b/>
                <w:bCs/>
                <w:color w:val="000000"/>
                <w:sz w:val="22"/>
                <w:lang w:val="en-AU"/>
              </w:rPr>
            </w:pPr>
          </w:p>
        </w:tc>
        <w:tc>
          <w:tcPr>
            <w:tcW w:w="1793" w:type="pct"/>
          </w:tcPr>
          <w:p w14:paraId="25811053" w14:textId="77777777" w:rsidR="00072079" w:rsidRPr="00072079" w:rsidRDefault="00072079" w:rsidP="007B070B">
            <w:pPr>
              <w:spacing w:afterAutospacing="0" w:line="240" w:lineRule="auto"/>
              <w:rPr>
                <w:ins w:id="171" w:author="Peter Dobson" w:date="2016-10-12T17:35:00Z"/>
                <w:rFonts w:ascii="Calibri" w:hAnsi="Calibri" w:cs="Times-Bold"/>
                <w:b/>
                <w:bCs/>
                <w:color w:val="000000"/>
                <w:sz w:val="22"/>
                <w:lang w:val="en-AU"/>
              </w:rPr>
            </w:pPr>
            <w:ins w:id="172" w:author="Peter Dobson" w:date="2016-10-12T17:35:00Z">
              <w:r w:rsidRPr="00072079">
                <w:rPr>
                  <w:rFonts w:ascii="Calibri" w:hAnsi="Calibri" w:cs="Arial"/>
                  <w:sz w:val="22"/>
                  <w:lang w:val="en-AU"/>
                </w:rPr>
                <w:t>a. Connect lantern and confirm current draw.</w:t>
              </w:r>
            </w:ins>
          </w:p>
        </w:tc>
        <w:tc>
          <w:tcPr>
            <w:tcW w:w="756" w:type="pct"/>
          </w:tcPr>
          <w:p w14:paraId="635BFB0B" w14:textId="77777777" w:rsidR="00072079" w:rsidRPr="00072079" w:rsidRDefault="00072079" w:rsidP="007B070B">
            <w:pPr>
              <w:autoSpaceDE w:val="0"/>
              <w:autoSpaceDN w:val="0"/>
              <w:adjustRightInd w:val="0"/>
              <w:spacing w:afterAutospacing="0" w:line="240" w:lineRule="auto"/>
              <w:rPr>
                <w:ins w:id="173" w:author="Peter Dobson" w:date="2016-10-12T17:35:00Z"/>
                <w:rFonts w:ascii="Calibri" w:hAnsi="Calibri" w:cs="Calibri"/>
                <w:bCs/>
                <w:color w:val="000000"/>
                <w:sz w:val="22"/>
                <w:lang w:val="en-AU"/>
              </w:rPr>
            </w:pPr>
            <w:ins w:id="174" w:author="Peter Dobson" w:date="2016-10-12T17:35:00Z">
              <w:r w:rsidRPr="00072079">
                <w:rPr>
                  <w:rFonts w:ascii="Calibri" w:hAnsi="Calibri" w:cs="Calibri"/>
                  <w:bCs/>
                  <w:color w:val="000000"/>
                  <w:sz w:val="22"/>
                  <w:lang w:val="en-AU"/>
                </w:rPr>
                <w:t>Current draw is available and polarity is correct.</w:t>
              </w:r>
            </w:ins>
          </w:p>
        </w:tc>
        <w:tc>
          <w:tcPr>
            <w:tcW w:w="403" w:type="pct"/>
          </w:tcPr>
          <w:p w14:paraId="5ABACC5B" w14:textId="77777777" w:rsidR="00072079" w:rsidRPr="00072079" w:rsidRDefault="00072079">
            <w:pPr>
              <w:pBdr>
                <w:bottom w:val="single" w:sz="12" w:space="1" w:color="auto"/>
              </w:pBdr>
              <w:autoSpaceDE w:val="0"/>
              <w:autoSpaceDN w:val="0"/>
              <w:adjustRightInd w:val="0"/>
              <w:spacing w:afterAutospacing="0" w:line="240" w:lineRule="auto"/>
              <w:rPr>
                <w:ins w:id="175" w:author="Peter Dobson" w:date="2016-10-12T17:35:00Z"/>
                <w:rFonts w:ascii="Calibri" w:hAnsi="Calibri" w:cs="Calibri"/>
                <w:bCs/>
                <w:color w:val="000000"/>
                <w:sz w:val="22"/>
                <w:lang w:val="en-AU"/>
              </w:rPr>
            </w:pPr>
            <w:ins w:id="176" w:author="Peter Dobson" w:date="2016-10-12T17:35:00Z">
              <w:r w:rsidRPr="00072079">
                <w:rPr>
                  <w:rFonts w:ascii="Calibri" w:hAnsi="Calibri" w:cs="Calibri"/>
                  <w:bCs/>
                  <w:color w:val="000000"/>
                  <w:sz w:val="22"/>
                  <w:lang w:val="en-AU"/>
                </w:rPr>
                <w:t>Amps:</w:t>
              </w:r>
            </w:ins>
          </w:p>
          <w:p w14:paraId="4B3EA676" w14:textId="77777777" w:rsidR="00072079" w:rsidRPr="00072079" w:rsidRDefault="00072079">
            <w:pPr>
              <w:pBdr>
                <w:bottom w:val="single" w:sz="12" w:space="1" w:color="auto"/>
              </w:pBdr>
              <w:autoSpaceDE w:val="0"/>
              <w:autoSpaceDN w:val="0"/>
              <w:adjustRightInd w:val="0"/>
              <w:spacing w:afterAutospacing="0" w:line="240" w:lineRule="auto"/>
              <w:rPr>
                <w:ins w:id="177" w:author="Peter Dobson" w:date="2016-10-12T17:35:00Z"/>
                <w:rFonts w:ascii="Calibri" w:hAnsi="Calibri" w:cs="Calibri"/>
                <w:bCs/>
                <w:color w:val="000000"/>
                <w:sz w:val="22"/>
                <w:lang w:val="en-AU"/>
              </w:rPr>
            </w:pPr>
            <w:ins w:id="178" w:author="Peter Dobson" w:date="2016-10-12T17:35:00Z">
              <w:r w:rsidRPr="00072079">
                <w:rPr>
                  <w:rFonts w:ascii="Calibri" w:hAnsi="Calibri" w:cs="Calibri"/>
                  <w:bCs/>
                  <w:color w:val="000000"/>
                  <w:sz w:val="22"/>
                  <w:lang w:val="en-AU"/>
                </w:rPr>
                <w:t>Day:</w:t>
              </w:r>
            </w:ins>
          </w:p>
          <w:p w14:paraId="3D84C9D2" w14:textId="77777777" w:rsidR="00072079" w:rsidRPr="00072079" w:rsidRDefault="00072079">
            <w:pPr>
              <w:pBdr>
                <w:bottom w:val="single" w:sz="12" w:space="1" w:color="auto"/>
              </w:pBdr>
              <w:autoSpaceDE w:val="0"/>
              <w:autoSpaceDN w:val="0"/>
              <w:adjustRightInd w:val="0"/>
              <w:spacing w:afterAutospacing="0" w:line="240" w:lineRule="auto"/>
              <w:rPr>
                <w:ins w:id="179" w:author="Peter Dobson" w:date="2016-10-12T17:35:00Z"/>
                <w:rFonts w:ascii="Calibri" w:hAnsi="Calibri" w:cs="Calibri"/>
                <w:bCs/>
                <w:color w:val="000000"/>
                <w:sz w:val="22"/>
                <w:lang w:val="en-AU"/>
              </w:rPr>
            </w:pPr>
          </w:p>
          <w:p w14:paraId="2A3F45AC" w14:textId="77777777" w:rsidR="00072079" w:rsidRPr="00072079" w:rsidRDefault="00072079">
            <w:pPr>
              <w:autoSpaceDE w:val="0"/>
              <w:autoSpaceDN w:val="0"/>
              <w:adjustRightInd w:val="0"/>
              <w:spacing w:afterAutospacing="0" w:line="240" w:lineRule="auto"/>
              <w:rPr>
                <w:ins w:id="180" w:author="Peter Dobson" w:date="2016-10-12T17:35:00Z"/>
                <w:rFonts w:ascii="Calibri" w:hAnsi="Calibri" w:cs="Calibri"/>
                <w:bCs/>
                <w:color w:val="000000"/>
                <w:sz w:val="22"/>
                <w:lang w:val="en-AU"/>
              </w:rPr>
            </w:pPr>
            <w:ins w:id="181" w:author="Peter Dobson" w:date="2016-10-12T17:35:00Z">
              <w:r w:rsidRPr="00072079">
                <w:rPr>
                  <w:rFonts w:ascii="Calibri" w:hAnsi="Calibri" w:cs="Calibri"/>
                  <w:bCs/>
                  <w:color w:val="000000"/>
                  <w:sz w:val="22"/>
                  <w:lang w:val="en-AU"/>
                </w:rPr>
                <w:t>Night off:</w:t>
              </w:r>
            </w:ins>
          </w:p>
          <w:p w14:paraId="58609CCB" w14:textId="77777777" w:rsidR="00072079" w:rsidRPr="00072079" w:rsidRDefault="00072079">
            <w:pPr>
              <w:pBdr>
                <w:bottom w:val="single" w:sz="12" w:space="1" w:color="auto"/>
              </w:pBdr>
              <w:autoSpaceDE w:val="0"/>
              <w:autoSpaceDN w:val="0"/>
              <w:adjustRightInd w:val="0"/>
              <w:spacing w:afterAutospacing="0" w:line="240" w:lineRule="auto"/>
              <w:rPr>
                <w:ins w:id="182" w:author="Peter Dobson" w:date="2016-10-12T17:35:00Z"/>
                <w:rFonts w:ascii="Calibri" w:hAnsi="Calibri" w:cs="Calibri"/>
                <w:bCs/>
                <w:color w:val="000000"/>
                <w:sz w:val="22"/>
                <w:lang w:val="en-AU"/>
              </w:rPr>
            </w:pPr>
          </w:p>
          <w:p w14:paraId="0D6BF243" w14:textId="77777777" w:rsidR="00072079" w:rsidRPr="00072079" w:rsidRDefault="00072079">
            <w:pPr>
              <w:autoSpaceDE w:val="0"/>
              <w:autoSpaceDN w:val="0"/>
              <w:adjustRightInd w:val="0"/>
              <w:spacing w:afterAutospacing="0" w:line="240" w:lineRule="auto"/>
              <w:rPr>
                <w:ins w:id="183" w:author="Peter Dobson" w:date="2016-10-12T17:35:00Z"/>
                <w:rFonts w:ascii="Calibri" w:hAnsi="Calibri" w:cs="Calibri"/>
                <w:bCs/>
                <w:color w:val="000000"/>
                <w:sz w:val="22"/>
                <w:lang w:val="en-AU"/>
              </w:rPr>
            </w:pPr>
            <w:ins w:id="184" w:author="Peter Dobson" w:date="2016-10-12T17:35:00Z">
              <w:r w:rsidRPr="00072079">
                <w:rPr>
                  <w:rFonts w:ascii="Calibri" w:hAnsi="Calibri" w:cs="Calibri"/>
                  <w:bCs/>
                  <w:color w:val="000000"/>
                  <w:sz w:val="22"/>
                  <w:lang w:val="en-AU"/>
                </w:rPr>
                <w:t>Night on:</w:t>
              </w:r>
            </w:ins>
          </w:p>
          <w:p w14:paraId="0139B801" w14:textId="77777777" w:rsidR="00072079" w:rsidRPr="00072079" w:rsidRDefault="00072079">
            <w:pPr>
              <w:pBdr>
                <w:bottom w:val="single" w:sz="12" w:space="1" w:color="auto"/>
              </w:pBdr>
              <w:autoSpaceDE w:val="0"/>
              <w:autoSpaceDN w:val="0"/>
              <w:adjustRightInd w:val="0"/>
              <w:spacing w:afterAutospacing="0" w:line="240" w:lineRule="auto"/>
              <w:rPr>
                <w:ins w:id="185" w:author="Peter Dobson" w:date="2016-10-12T17:35:00Z"/>
                <w:rFonts w:ascii="Calibri" w:hAnsi="Calibri" w:cs="Calibri"/>
                <w:bCs/>
                <w:color w:val="000000"/>
                <w:sz w:val="22"/>
                <w:lang w:val="en-AU"/>
              </w:rPr>
            </w:pPr>
          </w:p>
          <w:p w14:paraId="1E54B2AA" w14:textId="77777777" w:rsidR="00072079" w:rsidRPr="00072079" w:rsidRDefault="00072079">
            <w:pPr>
              <w:autoSpaceDE w:val="0"/>
              <w:autoSpaceDN w:val="0"/>
              <w:adjustRightInd w:val="0"/>
              <w:spacing w:afterAutospacing="0" w:line="240" w:lineRule="auto"/>
              <w:rPr>
                <w:ins w:id="186" w:author="Peter Dobson" w:date="2016-10-12T17:35:00Z"/>
                <w:rFonts w:ascii="Calibri" w:hAnsi="Calibri" w:cs="Calibri"/>
                <w:bCs/>
                <w:color w:val="000000"/>
                <w:sz w:val="22"/>
                <w:lang w:val="en-AU"/>
              </w:rPr>
            </w:pPr>
            <w:ins w:id="187" w:author="Peter Dobson" w:date="2016-10-12T17:35:00Z">
              <w:r w:rsidRPr="00072079">
                <w:rPr>
                  <w:rFonts w:ascii="Calibri" w:hAnsi="Calibri" w:cs="Calibri"/>
                  <w:bCs/>
                  <w:color w:val="000000"/>
                  <w:sz w:val="22"/>
                  <w:lang w:val="en-AU"/>
                </w:rPr>
                <w:t>Amps</w:t>
              </w:r>
            </w:ins>
          </w:p>
          <w:p w14:paraId="3256F55B" w14:textId="77777777" w:rsidR="00072079" w:rsidRPr="00072079" w:rsidRDefault="00072079">
            <w:pPr>
              <w:autoSpaceDE w:val="0"/>
              <w:autoSpaceDN w:val="0"/>
              <w:adjustRightInd w:val="0"/>
              <w:spacing w:afterAutospacing="0" w:line="240" w:lineRule="auto"/>
              <w:rPr>
                <w:ins w:id="188" w:author="Peter Dobson" w:date="2016-10-12T17:35:00Z"/>
                <w:rFonts w:ascii="Calibri" w:hAnsi="Calibri" w:cs="Calibri"/>
                <w:bCs/>
                <w:color w:val="000000"/>
                <w:sz w:val="22"/>
                <w:lang w:val="en-AU"/>
              </w:rPr>
            </w:pPr>
            <w:ins w:id="189" w:author="Peter Dobson" w:date="2016-10-12T17:35:00Z">
              <w:r w:rsidRPr="00072079">
                <w:rPr>
                  <w:rFonts w:ascii="Calibri" w:hAnsi="Calibri" w:cs="Calibri"/>
                  <w:bCs/>
                  <w:color w:val="000000"/>
                  <w:sz w:val="22"/>
                  <w:lang w:val="en-AU"/>
                </w:rPr>
                <w:t>Pass/Fail</w:t>
              </w:r>
            </w:ins>
          </w:p>
        </w:tc>
        <w:tc>
          <w:tcPr>
            <w:tcW w:w="1019" w:type="pct"/>
          </w:tcPr>
          <w:p w14:paraId="4D0F81FB" w14:textId="77777777" w:rsidR="00072079" w:rsidRPr="00072079" w:rsidRDefault="00072079" w:rsidP="007B070B">
            <w:pPr>
              <w:autoSpaceDE w:val="0"/>
              <w:autoSpaceDN w:val="0"/>
              <w:adjustRightInd w:val="0"/>
              <w:spacing w:afterAutospacing="0" w:line="240" w:lineRule="auto"/>
              <w:rPr>
                <w:ins w:id="190" w:author="Peter Dobson" w:date="2016-10-12T17:35:00Z"/>
                <w:rFonts w:ascii="Calibri" w:hAnsi="Calibri" w:cs="Times-Bold"/>
                <w:bCs/>
                <w:color w:val="000000"/>
                <w:sz w:val="22"/>
                <w:lang w:val="en-AU"/>
              </w:rPr>
            </w:pPr>
          </w:p>
        </w:tc>
      </w:tr>
      <w:tr w:rsidR="00072079" w:rsidRPr="00072079" w14:paraId="09E2EE8A" w14:textId="77777777" w:rsidTr="007B070B">
        <w:trPr>
          <w:trHeight w:val="597"/>
          <w:ins w:id="191" w:author="Peter Dobson" w:date="2016-10-12T17:35:00Z"/>
        </w:trPr>
        <w:tc>
          <w:tcPr>
            <w:tcW w:w="246" w:type="pct"/>
            <w:vMerge w:val="restart"/>
          </w:tcPr>
          <w:p w14:paraId="2D88BF8A" w14:textId="77777777" w:rsidR="00072079" w:rsidRPr="00072079" w:rsidRDefault="00072079" w:rsidP="007B070B">
            <w:pPr>
              <w:autoSpaceDE w:val="0"/>
              <w:autoSpaceDN w:val="0"/>
              <w:adjustRightInd w:val="0"/>
              <w:spacing w:afterAutospacing="0" w:line="240" w:lineRule="auto"/>
              <w:rPr>
                <w:ins w:id="192" w:author="Peter Dobson" w:date="2016-10-12T17:35:00Z"/>
                <w:rFonts w:ascii="Calibri" w:hAnsi="Calibri" w:cs="Times-Bold"/>
                <w:b/>
                <w:bCs/>
                <w:color w:val="000000"/>
                <w:sz w:val="22"/>
                <w:lang w:val="en-AU"/>
              </w:rPr>
            </w:pPr>
            <w:ins w:id="193" w:author="Peter Dobson" w:date="2016-10-12T17:35:00Z">
              <w:r w:rsidRPr="00072079">
                <w:rPr>
                  <w:rFonts w:ascii="Calibri" w:hAnsi="Calibri" w:cs="Times-Bold"/>
                  <w:b/>
                  <w:bCs/>
                  <w:color w:val="000000"/>
                  <w:sz w:val="22"/>
                  <w:lang w:val="en-AU"/>
                </w:rPr>
                <w:t>3</w:t>
              </w:r>
            </w:ins>
          </w:p>
        </w:tc>
        <w:tc>
          <w:tcPr>
            <w:tcW w:w="783" w:type="pct"/>
            <w:vMerge w:val="restart"/>
          </w:tcPr>
          <w:p w14:paraId="7228E413" w14:textId="77777777" w:rsidR="00072079" w:rsidRPr="00072079" w:rsidRDefault="00072079" w:rsidP="007B070B">
            <w:pPr>
              <w:autoSpaceDE w:val="0"/>
              <w:autoSpaceDN w:val="0"/>
              <w:adjustRightInd w:val="0"/>
              <w:spacing w:afterAutospacing="0" w:line="240" w:lineRule="auto"/>
              <w:rPr>
                <w:ins w:id="194" w:author="Peter Dobson" w:date="2016-10-12T17:35:00Z"/>
                <w:rFonts w:ascii="Calibri" w:hAnsi="Calibri" w:cs="Calibri"/>
                <w:bCs/>
                <w:color w:val="000000"/>
                <w:sz w:val="22"/>
                <w:lang w:val="en-AU"/>
              </w:rPr>
            </w:pPr>
            <w:ins w:id="195" w:author="Peter Dobson" w:date="2016-10-12T17:35:00Z">
              <w:r w:rsidRPr="00072079">
                <w:rPr>
                  <w:rFonts w:ascii="Calibri" w:hAnsi="Calibri" w:cs="Calibri"/>
                  <w:bCs/>
                  <w:color w:val="000000"/>
                  <w:sz w:val="22"/>
                  <w:lang w:val="en-AU"/>
                </w:rPr>
                <w:t>Confirm lantern photocell is operating</w:t>
              </w:r>
            </w:ins>
          </w:p>
        </w:tc>
        <w:tc>
          <w:tcPr>
            <w:tcW w:w="1793" w:type="pct"/>
          </w:tcPr>
          <w:p w14:paraId="25C2B007" w14:textId="77777777" w:rsidR="00072079" w:rsidRPr="00072079" w:rsidRDefault="00072079" w:rsidP="007B070B">
            <w:pPr>
              <w:autoSpaceDE w:val="0"/>
              <w:autoSpaceDN w:val="0"/>
              <w:adjustRightInd w:val="0"/>
              <w:spacing w:afterAutospacing="0" w:line="240" w:lineRule="auto"/>
              <w:rPr>
                <w:ins w:id="196" w:author="Peter Dobson" w:date="2016-10-12T17:35:00Z"/>
                <w:rFonts w:ascii="Calibri" w:hAnsi="Calibri" w:cs="Calibri"/>
                <w:bCs/>
                <w:color w:val="000000"/>
                <w:sz w:val="22"/>
                <w:lang w:val="en-AU"/>
              </w:rPr>
            </w:pPr>
            <w:ins w:id="197" w:author="Peter Dobson" w:date="2016-10-12T17:35:00Z">
              <w:r w:rsidRPr="00072079">
                <w:rPr>
                  <w:rFonts w:ascii="Calibri" w:hAnsi="Calibri" w:cs="Calibri"/>
                  <w:bCs/>
                  <w:color w:val="000000"/>
                  <w:sz w:val="22"/>
                  <w:lang w:val="en-AU"/>
                </w:rPr>
                <w:t>a. Power up lantern with adequate light on photocell.</w:t>
              </w:r>
            </w:ins>
          </w:p>
        </w:tc>
        <w:tc>
          <w:tcPr>
            <w:tcW w:w="756" w:type="pct"/>
          </w:tcPr>
          <w:p w14:paraId="38E7D196" w14:textId="77777777" w:rsidR="00072079" w:rsidRPr="00072079" w:rsidRDefault="00072079" w:rsidP="007B070B">
            <w:pPr>
              <w:autoSpaceDE w:val="0"/>
              <w:autoSpaceDN w:val="0"/>
              <w:adjustRightInd w:val="0"/>
              <w:spacing w:afterAutospacing="0" w:line="240" w:lineRule="auto"/>
              <w:rPr>
                <w:ins w:id="198" w:author="Peter Dobson" w:date="2016-10-12T17:35:00Z"/>
                <w:rFonts w:ascii="Calibri" w:hAnsi="Calibri" w:cs="Calibri"/>
                <w:bCs/>
                <w:color w:val="000000"/>
                <w:sz w:val="22"/>
                <w:lang w:val="en-AU"/>
              </w:rPr>
            </w:pPr>
            <w:ins w:id="199" w:author="Peter Dobson" w:date="2016-10-12T17:35:00Z">
              <w:r w:rsidRPr="00072079">
                <w:rPr>
                  <w:rFonts w:ascii="Calibri" w:hAnsi="Calibri" w:cs="Calibri"/>
                  <w:bCs/>
                  <w:color w:val="000000"/>
                  <w:sz w:val="22"/>
                  <w:lang w:val="en-AU"/>
                </w:rPr>
                <w:t>Lantern does not come on.</w:t>
              </w:r>
            </w:ins>
          </w:p>
        </w:tc>
        <w:tc>
          <w:tcPr>
            <w:tcW w:w="403" w:type="pct"/>
          </w:tcPr>
          <w:p w14:paraId="3060478D" w14:textId="77777777" w:rsidR="00072079" w:rsidRPr="00072079" w:rsidRDefault="00072079" w:rsidP="007B070B">
            <w:pPr>
              <w:autoSpaceDE w:val="0"/>
              <w:autoSpaceDN w:val="0"/>
              <w:adjustRightInd w:val="0"/>
              <w:spacing w:afterAutospacing="0" w:line="240" w:lineRule="auto"/>
              <w:rPr>
                <w:ins w:id="200" w:author="Peter Dobson" w:date="2016-10-12T17:35:00Z"/>
                <w:rFonts w:ascii="Calibri" w:hAnsi="Calibri" w:cs="Calibri"/>
                <w:bCs/>
                <w:color w:val="000000"/>
                <w:sz w:val="22"/>
                <w:lang w:val="en-AU"/>
              </w:rPr>
            </w:pPr>
            <w:ins w:id="201" w:author="Peter Dobson" w:date="2016-10-12T17:35:00Z">
              <w:r w:rsidRPr="00072079">
                <w:rPr>
                  <w:rFonts w:ascii="Calibri" w:hAnsi="Calibri" w:cs="Calibri"/>
                  <w:bCs/>
                  <w:color w:val="000000"/>
                  <w:sz w:val="22"/>
                  <w:lang w:val="en-AU"/>
                </w:rPr>
                <w:t>Yes/No</w:t>
              </w:r>
            </w:ins>
          </w:p>
        </w:tc>
        <w:tc>
          <w:tcPr>
            <w:tcW w:w="1019" w:type="pct"/>
          </w:tcPr>
          <w:p w14:paraId="78A5C0D0" w14:textId="77777777" w:rsidR="00072079" w:rsidRPr="00072079" w:rsidRDefault="00072079" w:rsidP="007B070B">
            <w:pPr>
              <w:autoSpaceDE w:val="0"/>
              <w:autoSpaceDN w:val="0"/>
              <w:adjustRightInd w:val="0"/>
              <w:spacing w:afterAutospacing="0" w:line="240" w:lineRule="auto"/>
              <w:rPr>
                <w:ins w:id="202" w:author="Peter Dobson" w:date="2016-10-12T17:35:00Z"/>
                <w:rFonts w:ascii="Calibri" w:hAnsi="Calibri" w:cs="Times-Bold"/>
                <w:bCs/>
                <w:color w:val="000000"/>
                <w:sz w:val="22"/>
                <w:lang w:val="en-AU"/>
              </w:rPr>
            </w:pPr>
          </w:p>
        </w:tc>
      </w:tr>
      <w:tr w:rsidR="00072079" w:rsidRPr="00072079" w14:paraId="4F92FEA3" w14:textId="77777777" w:rsidTr="007B070B">
        <w:trPr>
          <w:trHeight w:val="449"/>
          <w:ins w:id="203" w:author="Peter Dobson" w:date="2016-10-12T17:35:00Z"/>
        </w:trPr>
        <w:tc>
          <w:tcPr>
            <w:tcW w:w="246" w:type="pct"/>
            <w:vMerge/>
          </w:tcPr>
          <w:p w14:paraId="61E5EB17" w14:textId="77777777" w:rsidR="00072079" w:rsidRPr="00072079" w:rsidRDefault="00072079">
            <w:pPr>
              <w:autoSpaceDE w:val="0"/>
              <w:autoSpaceDN w:val="0"/>
              <w:adjustRightInd w:val="0"/>
              <w:spacing w:afterAutospacing="0" w:line="240" w:lineRule="auto"/>
              <w:rPr>
                <w:ins w:id="204" w:author="Peter Dobson" w:date="2016-10-12T17:35:00Z"/>
                <w:rFonts w:ascii="Calibri" w:hAnsi="Calibri" w:cs="Times-Bold"/>
                <w:b/>
                <w:bCs/>
                <w:color w:val="000000"/>
                <w:sz w:val="22"/>
                <w:lang w:val="en-AU"/>
              </w:rPr>
              <w:pPrChange w:id="205" w:author="Peter Dobson" w:date="2016-10-12T17:38:00Z">
                <w:pPr>
                  <w:autoSpaceDE w:val="0"/>
                  <w:autoSpaceDN w:val="0"/>
                  <w:adjustRightInd w:val="0"/>
                  <w:spacing w:after="100" w:line="240" w:lineRule="auto"/>
                </w:pPr>
              </w:pPrChange>
            </w:pPr>
          </w:p>
        </w:tc>
        <w:tc>
          <w:tcPr>
            <w:tcW w:w="783" w:type="pct"/>
            <w:vMerge/>
          </w:tcPr>
          <w:p w14:paraId="4C78ABB8" w14:textId="77777777" w:rsidR="00072079" w:rsidRPr="00072079" w:rsidRDefault="00072079">
            <w:pPr>
              <w:autoSpaceDE w:val="0"/>
              <w:autoSpaceDN w:val="0"/>
              <w:adjustRightInd w:val="0"/>
              <w:spacing w:afterAutospacing="0" w:line="240" w:lineRule="auto"/>
              <w:rPr>
                <w:ins w:id="206" w:author="Peter Dobson" w:date="2016-10-12T17:35:00Z"/>
                <w:rFonts w:ascii="Calibri" w:hAnsi="Calibri" w:cs="Calibri"/>
                <w:bCs/>
                <w:color w:val="000000"/>
                <w:sz w:val="22"/>
                <w:lang w:val="en-AU"/>
              </w:rPr>
              <w:pPrChange w:id="207" w:author="Peter Dobson" w:date="2016-10-12T17:38:00Z">
                <w:pPr>
                  <w:autoSpaceDE w:val="0"/>
                  <w:autoSpaceDN w:val="0"/>
                  <w:adjustRightInd w:val="0"/>
                  <w:spacing w:line="240" w:lineRule="auto"/>
                </w:pPr>
              </w:pPrChange>
            </w:pPr>
          </w:p>
        </w:tc>
        <w:tc>
          <w:tcPr>
            <w:tcW w:w="1793" w:type="pct"/>
          </w:tcPr>
          <w:p w14:paraId="4C608DEE" w14:textId="77777777" w:rsidR="00072079" w:rsidRPr="00072079" w:rsidRDefault="00072079">
            <w:pPr>
              <w:autoSpaceDE w:val="0"/>
              <w:autoSpaceDN w:val="0"/>
              <w:adjustRightInd w:val="0"/>
              <w:spacing w:afterAutospacing="0" w:line="240" w:lineRule="auto"/>
              <w:rPr>
                <w:ins w:id="208" w:author="Peter Dobson" w:date="2016-10-12T17:35:00Z"/>
                <w:rFonts w:ascii="Calibri" w:hAnsi="Calibri" w:cs="Calibri"/>
                <w:bCs/>
                <w:color w:val="000000"/>
                <w:sz w:val="22"/>
                <w:lang w:val="en-AU"/>
              </w:rPr>
              <w:pPrChange w:id="209" w:author="Peter Dobson" w:date="2016-10-12T17:38:00Z">
                <w:pPr>
                  <w:autoSpaceDE w:val="0"/>
                  <w:autoSpaceDN w:val="0"/>
                  <w:adjustRightInd w:val="0"/>
                  <w:spacing w:line="240" w:lineRule="auto"/>
                </w:pPr>
              </w:pPrChange>
            </w:pPr>
            <w:ins w:id="210" w:author="Peter Dobson" w:date="2016-10-12T17:35:00Z">
              <w:r w:rsidRPr="00072079">
                <w:rPr>
                  <w:rFonts w:ascii="Calibri" w:hAnsi="Calibri" w:cs="Calibri"/>
                  <w:bCs/>
                  <w:color w:val="000000"/>
                  <w:sz w:val="22"/>
                  <w:lang w:val="en-AU"/>
                </w:rPr>
                <w:t>b. Power up lantern and cover photocell.</w:t>
              </w:r>
            </w:ins>
          </w:p>
        </w:tc>
        <w:tc>
          <w:tcPr>
            <w:tcW w:w="756" w:type="pct"/>
          </w:tcPr>
          <w:p w14:paraId="2F31C65E" w14:textId="77777777" w:rsidR="00072079" w:rsidRPr="00072079" w:rsidRDefault="00072079" w:rsidP="007B070B">
            <w:pPr>
              <w:autoSpaceDE w:val="0"/>
              <w:autoSpaceDN w:val="0"/>
              <w:adjustRightInd w:val="0"/>
              <w:spacing w:afterAutospacing="0" w:line="240" w:lineRule="auto"/>
              <w:rPr>
                <w:ins w:id="211" w:author="Peter Dobson" w:date="2016-10-12T17:35:00Z"/>
                <w:rFonts w:ascii="Calibri" w:hAnsi="Calibri" w:cs="Calibri"/>
                <w:bCs/>
                <w:color w:val="000000"/>
                <w:sz w:val="22"/>
                <w:lang w:val="en-AU"/>
              </w:rPr>
            </w:pPr>
            <w:ins w:id="212" w:author="Peter Dobson" w:date="2016-10-12T17:35:00Z">
              <w:r w:rsidRPr="00072079">
                <w:rPr>
                  <w:rFonts w:ascii="Calibri" w:hAnsi="Calibri" w:cs="Calibri"/>
                  <w:bCs/>
                  <w:color w:val="000000"/>
                  <w:sz w:val="22"/>
                  <w:lang w:val="en-AU"/>
                </w:rPr>
                <w:t>Lantern comes on.</w:t>
              </w:r>
            </w:ins>
          </w:p>
        </w:tc>
        <w:tc>
          <w:tcPr>
            <w:tcW w:w="403" w:type="pct"/>
          </w:tcPr>
          <w:p w14:paraId="2393D500" w14:textId="77777777" w:rsidR="00072079" w:rsidRPr="00072079" w:rsidRDefault="00072079" w:rsidP="007B070B">
            <w:pPr>
              <w:autoSpaceDE w:val="0"/>
              <w:autoSpaceDN w:val="0"/>
              <w:adjustRightInd w:val="0"/>
              <w:spacing w:afterAutospacing="0" w:line="240" w:lineRule="auto"/>
              <w:rPr>
                <w:ins w:id="213" w:author="Peter Dobson" w:date="2016-10-12T17:35:00Z"/>
                <w:rFonts w:ascii="Calibri" w:hAnsi="Calibri" w:cs="Calibri"/>
                <w:bCs/>
                <w:color w:val="000000"/>
                <w:sz w:val="22"/>
                <w:lang w:val="en-AU"/>
              </w:rPr>
            </w:pPr>
            <w:ins w:id="214" w:author="Peter Dobson" w:date="2016-10-12T17:35:00Z">
              <w:r w:rsidRPr="00072079">
                <w:rPr>
                  <w:rFonts w:ascii="Calibri" w:hAnsi="Calibri" w:cs="Calibri"/>
                  <w:bCs/>
                  <w:color w:val="000000"/>
                  <w:sz w:val="22"/>
                  <w:lang w:val="en-AU"/>
                </w:rPr>
                <w:t>Yes/No</w:t>
              </w:r>
            </w:ins>
          </w:p>
        </w:tc>
        <w:tc>
          <w:tcPr>
            <w:tcW w:w="1019" w:type="pct"/>
          </w:tcPr>
          <w:p w14:paraId="795F1419" w14:textId="77777777" w:rsidR="00072079" w:rsidRPr="00072079" w:rsidRDefault="00072079" w:rsidP="007B070B">
            <w:pPr>
              <w:autoSpaceDE w:val="0"/>
              <w:autoSpaceDN w:val="0"/>
              <w:adjustRightInd w:val="0"/>
              <w:spacing w:afterAutospacing="0" w:line="240" w:lineRule="auto"/>
              <w:rPr>
                <w:ins w:id="215" w:author="Peter Dobson" w:date="2016-10-12T17:35:00Z"/>
                <w:rFonts w:ascii="Calibri" w:hAnsi="Calibri" w:cs="Times-Bold"/>
                <w:bCs/>
                <w:color w:val="000000"/>
                <w:sz w:val="22"/>
                <w:lang w:val="en-AU"/>
              </w:rPr>
            </w:pPr>
          </w:p>
        </w:tc>
      </w:tr>
      <w:tr w:rsidR="00072079" w:rsidRPr="00072079" w14:paraId="6385146D" w14:textId="77777777" w:rsidTr="007B070B">
        <w:trPr>
          <w:trHeight w:val="698"/>
          <w:ins w:id="216" w:author="Peter Dobson" w:date="2016-10-12T17:35:00Z"/>
        </w:trPr>
        <w:tc>
          <w:tcPr>
            <w:tcW w:w="246" w:type="pct"/>
          </w:tcPr>
          <w:p w14:paraId="553FA149" w14:textId="77777777" w:rsidR="00072079" w:rsidRPr="00072079" w:rsidRDefault="00072079" w:rsidP="007B070B">
            <w:pPr>
              <w:autoSpaceDE w:val="0"/>
              <w:autoSpaceDN w:val="0"/>
              <w:adjustRightInd w:val="0"/>
              <w:spacing w:afterAutospacing="0" w:line="240" w:lineRule="auto"/>
              <w:rPr>
                <w:ins w:id="217" w:author="Peter Dobson" w:date="2016-10-12T17:35:00Z"/>
                <w:rFonts w:ascii="Calibri" w:hAnsi="Calibri" w:cs="Times-Bold"/>
                <w:b/>
                <w:bCs/>
                <w:color w:val="000000"/>
                <w:sz w:val="22"/>
                <w:lang w:val="en-AU"/>
              </w:rPr>
            </w:pPr>
            <w:ins w:id="218" w:author="Peter Dobson" w:date="2016-10-12T17:35:00Z">
              <w:r w:rsidRPr="00072079">
                <w:rPr>
                  <w:rFonts w:ascii="Calibri" w:hAnsi="Calibri" w:cs="Times-Bold"/>
                  <w:b/>
                  <w:bCs/>
                  <w:color w:val="000000"/>
                  <w:sz w:val="22"/>
                  <w:lang w:val="en-AU"/>
                </w:rPr>
                <w:t>4</w:t>
              </w:r>
            </w:ins>
          </w:p>
        </w:tc>
        <w:tc>
          <w:tcPr>
            <w:tcW w:w="783" w:type="pct"/>
          </w:tcPr>
          <w:p w14:paraId="051B40D8" w14:textId="77777777" w:rsidR="00072079" w:rsidRPr="00072079" w:rsidRDefault="00072079" w:rsidP="007B070B">
            <w:pPr>
              <w:autoSpaceDE w:val="0"/>
              <w:autoSpaceDN w:val="0"/>
              <w:adjustRightInd w:val="0"/>
              <w:spacing w:afterAutospacing="0" w:line="240" w:lineRule="auto"/>
              <w:rPr>
                <w:ins w:id="219" w:author="Peter Dobson" w:date="2016-10-12T17:35:00Z"/>
                <w:rFonts w:ascii="Calibri" w:hAnsi="Calibri" w:cs="Calibri"/>
                <w:bCs/>
                <w:color w:val="000000"/>
                <w:sz w:val="22"/>
                <w:lang w:val="en-AU"/>
              </w:rPr>
            </w:pPr>
            <w:ins w:id="220" w:author="Peter Dobson" w:date="2016-10-12T17:35:00Z">
              <w:r w:rsidRPr="00072079">
                <w:rPr>
                  <w:rFonts w:ascii="Calibri" w:hAnsi="Calibri" w:cs="Calibri"/>
                  <w:bCs/>
                  <w:color w:val="000000"/>
                  <w:sz w:val="22"/>
                  <w:lang w:val="en-AU"/>
                </w:rPr>
                <w:t>Confirm Character Setting</w:t>
              </w:r>
            </w:ins>
          </w:p>
        </w:tc>
        <w:tc>
          <w:tcPr>
            <w:tcW w:w="1793" w:type="pct"/>
          </w:tcPr>
          <w:p w14:paraId="01935159" w14:textId="77777777" w:rsidR="00072079" w:rsidRPr="00072079" w:rsidRDefault="00072079" w:rsidP="007B070B">
            <w:pPr>
              <w:autoSpaceDE w:val="0"/>
              <w:autoSpaceDN w:val="0"/>
              <w:adjustRightInd w:val="0"/>
              <w:spacing w:afterAutospacing="0" w:line="240" w:lineRule="auto"/>
              <w:rPr>
                <w:ins w:id="221" w:author="Peter Dobson" w:date="2016-10-12T17:35:00Z"/>
                <w:rFonts w:ascii="Calibri" w:hAnsi="Calibri" w:cs="Calibri"/>
                <w:bCs/>
                <w:color w:val="000000"/>
                <w:sz w:val="22"/>
                <w:lang w:val="en-AU"/>
              </w:rPr>
            </w:pPr>
            <w:ins w:id="222" w:author="Peter Dobson" w:date="2016-10-12T17:35:00Z">
              <w:r w:rsidRPr="00072079">
                <w:rPr>
                  <w:rFonts w:ascii="Calibri" w:hAnsi="Calibri" w:cs="Calibri"/>
                  <w:bCs/>
                  <w:color w:val="000000"/>
                  <w:sz w:val="22"/>
                  <w:lang w:val="en-AU"/>
                </w:rPr>
                <w:t>a. Confim character setting matches with ANS attached. (ANS may be draft copy only for new installations)</w:t>
              </w:r>
            </w:ins>
          </w:p>
        </w:tc>
        <w:tc>
          <w:tcPr>
            <w:tcW w:w="756" w:type="pct"/>
          </w:tcPr>
          <w:p w14:paraId="0BA483A0" w14:textId="77777777" w:rsidR="00072079" w:rsidRPr="00072079" w:rsidRDefault="00072079" w:rsidP="007B070B">
            <w:pPr>
              <w:autoSpaceDE w:val="0"/>
              <w:autoSpaceDN w:val="0"/>
              <w:adjustRightInd w:val="0"/>
              <w:spacing w:afterAutospacing="0" w:line="240" w:lineRule="auto"/>
              <w:rPr>
                <w:ins w:id="223" w:author="Peter Dobson" w:date="2016-10-12T17:35:00Z"/>
                <w:rFonts w:ascii="Calibri" w:hAnsi="Calibri" w:cs="Calibri"/>
                <w:bCs/>
                <w:color w:val="000000"/>
                <w:sz w:val="22"/>
                <w:lang w:val="en-AU"/>
              </w:rPr>
            </w:pPr>
            <w:ins w:id="224" w:author="Peter Dobson" w:date="2016-10-12T17:35:00Z">
              <w:r w:rsidRPr="00072079">
                <w:rPr>
                  <w:rFonts w:ascii="Calibri" w:hAnsi="Calibri" w:cs="Calibri"/>
                  <w:bCs/>
                  <w:color w:val="000000"/>
                  <w:sz w:val="22"/>
                  <w:lang w:val="en-AU"/>
                </w:rPr>
                <w:t>Character setting matches ANS.</w:t>
              </w:r>
            </w:ins>
          </w:p>
        </w:tc>
        <w:tc>
          <w:tcPr>
            <w:tcW w:w="403" w:type="pct"/>
          </w:tcPr>
          <w:p w14:paraId="415A3EC2" w14:textId="77777777" w:rsidR="00072079" w:rsidRPr="00072079" w:rsidRDefault="00072079" w:rsidP="007B070B">
            <w:pPr>
              <w:autoSpaceDE w:val="0"/>
              <w:autoSpaceDN w:val="0"/>
              <w:adjustRightInd w:val="0"/>
              <w:spacing w:afterAutospacing="0" w:line="240" w:lineRule="auto"/>
              <w:rPr>
                <w:ins w:id="225" w:author="Peter Dobson" w:date="2016-10-12T17:35:00Z"/>
                <w:rFonts w:ascii="Calibri" w:hAnsi="Calibri" w:cs="Calibri"/>
                <w:bCs/>
                <w:color w:val="000000"/>
                <w:sz w:val="22"/>
                <w:lang w:val="en-AU"/>
              </w:rPr>
            </w:pPr>
            <w:ins w:id="226" w:author="Peter Dobson" w:date="2016-10-12T17:35:00Z">
              <w:r w:rsidRPr="00072079">
                <w:rPr>
                  <w:rFonts w:ascii="Calibri" w:hAnsi="Calibri" w:cs="Calibri"/>
                  <w:bCs/>
                  <w:color w:val="000000"/>
                  <w:sz w:val="22"/>
                  <w:lang w:val="en-AU"/>
                </w:rPr>
                <w:t>Yes/No</w:t>
              </w:r>
            </w:ins>
          </w:p>
        </w:tc>
        <w:tc>
          <w:tcPr>
            <w:tcW w:w="1019" w:type="pct"/>
          </w:tcPr>
          <w:p w14:paraId="3E266F35" w14:textId="77777777" w:rsidR="00072079" w:rsidRPr="00072079" w:rsidRDefault="00072079" w:rsidP="007B070B">
            <w:pPr>
              <w:autoSpaceDE w:val="0"/>
              <w:autoSpaceDN w:val="0"/>
              <w:adjustRightInd w:val="0"/>
              <w:spacing w:afterAutospacing="0" w:line="240" w:lineRule="auto"/>
              <w:rPr>
                <w:ins w:id="227" w:author="Peter Dobson" w:date="2016-10-12T17:35:00Z"/>
                <w:rFonts w:ascii="Calibri" w:hAnsi="Calibri" w:cs="Times-Bold"/>
                <w:bCs/>
                <w:color w:val="000000"/>
                <w:sz w:val="22"/>
                <w:lang w:val="en-AU"/>
              </w:rPr>
            </w:pPr>
          </w:p>
        </w:tc>
      </w:tr>
      <w:tr w:rsidR="00072079" w:rsidRPr="00072079" w14:paraId="293EEA4C" w14:textId="77777777" w:rsidTr="007B070B">
        <w:trPr>
          <w:trHeight w:val="597"/>
          <w:ins w:id="228" w:author="Peter Dobson" w:date="2016-10-12T17:35:00Z"/>
        </w:trPr>
        <w:tc>
          <w:tcPr>
            <w:tcW w:w="246" w:type="pct"/>
          </w:tcPr>
          <w:p w14:paraId="036D8114" w14:textId="77777777" w:rsidR="00072079" w:rsidRPr="00072079" w:rsidRDefault="00072079" w:rsidP="007B070B">
            <w:pPr>
              <w:autoSpaceDE w:val="0"/>
              <w:autoSpaceDN w:val="0"/>
              <w:adjustRightInd w:val="0"/>
              <w:spacing w:afterAutospacing="0" w:line="240" w:lineRule="auto"/>
              <w:rPr>
                <w:ins w:id="229" w:author="Peter Dobson" w:date="2016-10-12T17:35:00Z"/>
                <w:rFonts w:ascii="Calibri" w:hAnsi="Calibri" w:cs="Times-Bold"/>
                <w:b/>
                <w:bCs/>
                <w:color w:val="000000"/>
                <w:sz w:val="22"/>
                <w:lang w:val="en-AU"/>
              </w:rPr>
            </w:pPr>
            <w:ins w:id="230" w:author="Peter Dobson" w:date="2016-10-12T17:35:00Z">
              <w:r w:rsidRPr="00072079">
                <w:rPr>
                  <w:rFonts w:ascii="Calibri" w:hAnsi="Calibri" w:cs="Times-Bold"/>
                  <w:b/>
                  <w:bCs/>
                  <w:color w:val="000000"/>
                  <w:sz w:val="22"/>
                  <w:lang w:val="en-AU"/>
                </w:rPr>
                <w:t>5a</w:t>
              </w:r>
            </w:ins>
          </w:p>
        </w:tc>
        <w:tc>
          <w:tcPr>
            <w:tcW w:w="783" w:type="pct"/>
          </w:tcPr>
          <w:p w14:paraId="1AFD89D3" w14:textId="77777777" w:rsidR="00072079" w:rsidRPr="00072079" w:rsidRDefault="00072079" w:rsidP="007B070B">
            <w:pPr>
              <w:autoSpaceDE w:val="0"/>
              <w:autoSpaceDN w:val="0"/>
              <w:adjustRightInd w:val="0"/>
              <w:spacing w:afterAutospacing="0" w:line="240" w:lineRule="auto"/>
              <w:rPr>
                <w:ins w:id="231" w:author="Peter Dobson" w:date="2016-10-12T17:35:00Z"/>
                <w:rFonts w:ascii="Calibri" w:hAnsi="Calibri" w:cs="Calibri"/>
                <w:bCs/>
                <w:color w:val="000000"/>
                <w:sz w:val="22"/>
                <w:lang w:val="en-AU"/>
              </w:rPr>
            </w:pPr>
            <w:ins w:id="232" w:author="Peter Dobson" w:date="2016-10-12T17:35:00Z">
              <w:r w:rsidRPr="00072079">
                <w:rPr>
                  <w:rFonts w:ascii="Calibri" w:hAnsi="Calibri" w:cs="Calibri"/>
                  <w:bCs/>
                  <w:color w:val="000000"/>
                  <w:sz w:val="22"/>
                  <w:lang w:val="en-AU"/>
                </w:rPr>
                <w:t>Confirm sector plate Cutouts</w:t>
              </w:r>
            </w:ins>
          </w:p>
        </w:tc>
        <w:tc>
          <w:tcPr>
            <w:tcW w:w="1793" w:type="pct"/>
          </w:tcPr>
          <w:p w14:paraId="0B9D27EA" w14:textId="77777777" w:rsidR="00072079" w:rsidRPr="00072079" w:rsidRDefault="00072079" w:rsidP="007B070B">
            <w:pPr>
              <w:autoSpaceDE w:val="0"/>
              <w:autoSpaceDN w:val="0"/>
              <w:adjustRightInd w:val="0"/>
              <w:spacing w:afterAutospacing="0" w:line="240" w:lineRule="auto"/>
              <w:rPr>
                <w:ins w:id="233" w:author="Peter Dobson" w:date="2016-10-12T17:35:00Z"/>
                <w:rFonts w:ascii="Calibri" w:hAnsi="Calibri" w:cs="Calibri"/>
                <w:bCs/>
                <w:color w:val="000000"/>
                <w:sz w:val="22"/>
                <w:lang w:val="en-AU"/>
              </w:rPr>
            </w:pPr>
            <w:ins w:id="234" w:author="Peter Dobson" w:date="2016-10-12T17:35:00Z">
              <w:r w:rsidRPr="00072079">
                <w:rPr>
                  <w:rFonts w:ascii="Calibri" w:hAnsi="Calibri" w:cs="Calibri"/>
                  <w:bCs/>
                  <w:color w:val="000000"/>
                  <w:sz w:val="22"/>
                  <w:lang w:val="en-AU"/>
                </w:rPr>
                <w:t>a. Setup light on flat level surface approximately 5m from clear wall space. Remove weather cover (if fitted) and affix sector bearing check plate with arrow and string line to top of LED lantern.</w:t>
              </w:r>
            </w:ins>
          </w:p>
        </w:tc>
        <w:tc>
          <w:tcPr>
            <w:tcW w:w="756" w:type="pct"/>
          </w:tcPr>
          <w:p w14:paraId="271101B1" w14:textId="77777777" w:rsidR="00072079" w:rsidRPr="00072079" w:rsidRDefault="00072079" w:rsidP="007B070B">
            <w:pPr>
              <w:autoSpaceDE w:val="0"/>
              <w:autoSpaceDN w:val="0"/>
              <w:adjustRightInd w:val="0"/>
              <w:spacing w:afterAutospacing="0" w:line="240" w:lineRule="auto"/>
              <w:rPr>
                <w:ins w:id="235" w:author="Peter Dobson" w:date="2016-10-12T17:35:00Z"/>
                <w:rFonts w:ascii="Calibri" w:hAnsi="Calibri" w:cs="Calibri"/>
                <w:bCs/>
                <w:color w:val="000000"/>
                <w:sz w:val="22"/>
                <w:lang w:val="en-AU"/>
              </w:rPr>
            </w:pPr>
            <w:ins w:id="236" w:author="Peter Dobson" w:date="2016-10-12T17:35:00Z">
              <w:r w:rsidRPr="00072079">
                <w:rPr>
                  <w:rFonts w:ascii="Calibri" w:hAnsi="Calibri" w:cs="Calibri"/>
                  <w:bCs/>
                  <w:color w:val="000000"/>
                  <w:sz w:val="22"/>
                  <w:lang w:val="en-AU"/>
                </w:rPr>
                <w:t>Lantern setup with sector bearing check plate and arrow affixed</w:t>
              </w:r>
            </w:ins>
          </w:p>
        </w:tc>
        <w:tc>
          <w:tcPr>
            <w:tcW w:w="403" w:type="pct"/>
          </w:tcPr>
          <w:p w14:paraId="527ABA4B" w14:textId="77777777" w:rsidR="00072079" w:rsidRPr="00072079" w:rsidRDefault="00072079" w:rsidP="007B070B">
            <w:pPr>
              <w:autoSpaceDE w:val="0"/>
              <w:autoSpaceDN w:val="0"/>
              <w:adjustRightInd w:val="0"/>
              <w:spacing w:afterAutospacing="0" w:line="240" w:lineRule="auto"/>
              <w:rPr>
                <w:ins w:id="237" w:author="Peter Dobson" w:date="2016-10-12T17:35:00Z"/>
                <w:rFonts w:ascii="Calibri" w:hAnsi="Calibri" w:cs="Calibri"/>
                <w:bCs/>
                <w:color w:val="000000"/>
                <w:sz w:val="22"/>
                <w:lang w:val="en-AU"/>
              </w:rPr>
            </w:pPr>
            <w:ins w:id="238" w:author="Peter Dobson" w:date="2016-10-12T17:35:00Z">
              <w:r w:rsidRPr="00072079">
                <w:rPr>
                  <w:rFonts w:ascii="Calibri" w:hAnsi="Calibri" w:cs="Calibri"/>
                  <w:bCs/>
                  <w:color w:val="000000"/>
                  <w:sz w:val="22"/>
                  <w:lang w:val="en-AU"/>
                </w:rPr>
                <w:t>Yes/No</w:t>
              </w:r>
            </w:ins>
          </w:p>
        </w:tc>
        <w:tc>
          <w:tcPr>
            <w:tcW w:w="1019" w:type="pct"/>
          </w:tcPr>
          <w:p w14:paraId="4949A4AA" w14:textId="77777777" w:rsidR="00072079" w:rsidRPr="00072079" w:rsidRDefault="00072079" w:rsidP="007B070B">
            <w:pPr>
              <w:autoSpaceDE w:val="0"/>
              <w:autoSpaceDN w:val="0"/>
              <w:adjustRightInd w:val="0"/>
              <w:spacing w:afterAutospacing="0" w:line="240" w:lineRule="auto"/>
              <w:rPr>
                <w:ins w:id="239" w:author="Peter Dobson" w:date="2016-10-12T17:35:00Z"/>
                <w:rFonts w:ascii="Calibri" w:hAnsi="Calibri" w:cs="Times-Bold"/>
                <w:bCs/>
                <w:color w:val="000000"/>
                <w:sz w:val="22"/>
                <w:lang w:val="en-AU"/>
              </w:rPr>
            </w:pPr>
          </w:p>
        </w:tc>
      </w:tr>
      <w:tr w:rsidR="00072079" w:rsidRPr="00072079" w14:paraId="5664DDE7" w14:textId="77777777" w:rsidTr="007B070B">
        <w:trPr>
          <w:trHeight w:val="597"/>
          <w:ins w:id="240" w:author="Peter Dobson" w:date="2016-10-12T17:35:00Z"/>
        </w:trPr>
        <w:tc>
          <w:tcPr>
            <w:tcW w:w="246" w:type="pct"/>
          </w:tcPr>
          <w:p w14:paraId="6DAF2598" w14:textId="77777777" w:rsidR="00072079" w:rsidRPr="00072079" w:rsidRDefault="00072079" w:rsidP="007B070B">
            <w:pPr>
              <w:autoSpaceDE w:val="0"/>
              <w:autoSpaceDN w:val="0"/>
              <w:adjustRightInd w:val="0"/>
              <w:spacing w:afterAutospacing="0" w:line="240" w:lineRule="auto"/>
              <w:rPr>
                <w:ins w:id="241" w:author="Peter Dobson" w:date="2016-10-12T17:35:00Z"/>
                <w:rFonts w:ascii="Calibri" w:hAnsi="Calibri" w:cs="Times-Bold"/>
                <w:b/>
                <w:bCs/>
                <w:color w:val="000000"/>
                <w:sz w:val="22"/>
                <w:lang w:val="en-AU"/>
              </w:rPr>
            </w:pPr>
            <w:ins w:id="242" w:author="Peter Dobson" w:date="2016-10-12T17:35:00Z">
              <w:r w:rsidRPr="00072079">
                <w:rPr>
                  <w:rFonts w:ascii="Calibri" w:hAnsi="Calibri" w:cs="Times-Bold"/>
                  <w:b/>
                  <w:bCs/>
                  <w:color w:val="000000"/>
                  <w:sz w:val="22"/>
                  <w:lang w:val="en-AU"/>
                </w:rPr>
                <w:t>5b</w:t>
              </w:r>
            </w:ins>
          </w:p>
        </w:tc>
        <w:tc>
          <w:tcPr>
            <w:tcW w:w="783" w:type="pct"/>
          </w:tcPr>
          <w:p w14:paraId="73423D10" w14:textId="77777777" w:rsidR="00072079" w:rsidRPr="00072079" w:rsidRDefault="00072079" w:rsidP="007B070B">
            <w:pPr>
              <w:autoSpaceDE w:val="0"/>
              <w:autoSpaceDN w:val="0"/>
              <w:adjustRightInd w:val="0"/>
              <w:spacing w:afterAutospacing="0" w:line="240" w:lineRule="auto"/>
              <w:rPr>
                <w:ins w:id="243" w:author="Peter Dobson" w:date="2016-10-12T17:35:00Z"/>
                <w:rFonts w:ascii="Calibri" w:hAnsi="Calibri" w:cs="Calibri"/>
                <w:bCs/>
                <w:color w:val="000000"/>
                <w:sz w:val="22"/>
                <w:lang w:val="en-AU"/>
              </w:rPr>
            </w:pPr>
          </w:p>
        </w:tc>
        <w:tc>
          <w:tcPr>
            <w:tcW w:w="1793" w:type="pct"/>
          </w:tcPr>
          <w:p w14:paraId="4F2D90F6" w14:textId="77777777" w:rsidR="00072079" w:rsidRPr="00072079" w:rsidRDefault="00072079" w:rsidP="007B070B">
            <w:pPr>
              <w:autoSpaceDE w:val="0"/>
              <w:autoSpaceDN w:val="0"/>
              <w:adjustRightInd w:val="0"/>
              <w:spacing w:afterAutospacing="0" w:line="240" w:lineRule="auto"/>
              <w:rPr>
                <w:ins w:id="244" w:author="Peter Dobson" w:date="2016-10-12T17:35:00Z"/>
                <w:rFonts w:ascii="Calibri" w:hAnsi="Calibri" w:cs="Calibri"/>
                <w:bCs/>
                <w:color w:val="000000"/>
                <w:sz w:val="22"/>
                <w:lang w:val="en-AU"/>
              </w:rPr>
            </w:pPr>
            <w:ins w:id="245" w:author="Peter Dobson" w:date="2016-10-12T17:35:00Z">
              <w:r w:rsidRPr="00072079">
                <w:rPr>
                  <w:rFonts w:ascii="Calibri" w:hAnsi="Calibri" w:cs="Calibri"/>
                  <w:bCs/>
                  <w:color w:val="000000"/>
                  <w:sz w:val="22"/>
                  <w:lang w:val="en-AU"/>
                </w:rPr>
                <w:t>b. Sector Cutout 1  check bearing (from seaward)</w:t>
              </w:r>
            </w:ins>
          </w:p>
          <w:p w14:paraId="221F1AD7" w14:textId="77777777" w:rsidR="00072079" w:rsidRPr="00072079" w:rsidRDefault="00072079" w:rsidP="007B070B">
            <w:pPr>
              <w:pBdr>
                <w:bottom w:val="single" w:sz="12" w:space="1" w:color="auto"/>
              </w:pBdr>
              <w:autoSpaceDE w:val="0"/>
              <w:autoSpaceDN w:val="0"/>
              <w:adjustRightInd w:val="0"/>
              <w:spacing w:afterAutospacing="0" w:line="240" w:lineRule="auto"/>
              <w:rPr>
                <w:ins w:id="246" w:author="Peter Dobson" w:date="2016-10-12T17:35:00Z"/>
                <w:rFonts w:ascii="Calibri" w:hAnsi="Calibri" w:cs="Calibri"/>
                <w:bCs/>
                <w:color w:val="000000"/>
                <w:sz w:val="22"/>
                <w:lang w:val="en-AU"/>
              </w:rPr>
            </w:pPr>
          </w:p>
          <w:p w14:paraId="1E556C0B" w14:textId="77777777" w:rsidR="00072079" w:rsidRPr="00072079" w:rsidRDefault="00072079" w:rsidP="007B070B">
            <w:pPr>
              <w:pBdr>
                <w:bottom w:val="single" w:sz="12" w:space="1" w:color="auto"/>
              </w:pBdr>
              <w:autoSpaceDE w:val="0"/>
              <w:autoSpaceDN w:val="0"/>
              <w:adjustRightInd w:val="0"/>
              <w:spacing w:afterAutospacing="0" w:line="240" w:lineRule="auto"/>
              <w:rPr>
                <w:ins w:id="247" w:author="Peter Dobson" w:date="2016-10-12T17:35:00Z"/>
                <w:rFonts w:ascii="Calibri" w:hAnsi="Calibri" w:cs="Calibri"/>
                <w:bCs/>
                <w:color w:val="000000"/>
                <w:sz w:val="22"/>
                <w:lang w:val="en-AU"/>
              </w:rPr>
            </w:pPr>
          </w:p>
          <w:p w14:paraId="4E1EB5D7" w14:textId="77777777" w:rsidR="00072079" w:rsidRPr="00072079" w:rsidRDefault="00072079" w:rsidP="007B070B">
            <w:pPr>
              <w:autoSpaceDE w:val="0"/>
              <w:autoSpaceDN w:val="0"/>
              <w:adjustRightInd w:val="0"/>
              <w:spacing w:afterAutospacing="0" w:line="240" w:lineRule="auto"/>
              <w:rPr>
                <w:ins w:id="248" w:author="Peter Dobson" w:date="2016-10-12T17:35:00Z"/>
                <w:rFonts w:ascii="Calibri" w:hAnsi="Calibri" w:cs="Calibri"/>
                <w:bCs/>
                <w:color w:val="000000"/>
                <w:sz w:val="22"/>
                <w:lang w:val="en-AU"/>
              </w:rPr>
            </w:pPr>
            <w:ins w:id="249" w:author="Peter Dobson" w:date="2016-10-12T17:35:00Z">
              <w:r w:rsidRPr="00072079">
                <w:rPr>
                  <w:rFonts w:ascii="Calibri" w:hAnsi="Calibri" w:cs="Calibri"/>
                  <w:bCs/>
                  <w:color w:val="000000"/>
                  <w:sz w:val="22"/>
                  <w:lang w:val="en-AU"/>
                </w:rPr>
                <w:t>Secure string line to wall, setup the first sector cut out and rotate the sector bearing plate to match the bearing as per ANS. Rotate the Lantern until the string line lines up with the other side of the sector, check angle on sector bearing plate. Do not adjust sector bearing plate</w:t>
              </w:r>
            </w:ins>
          </w:p>
        </w:tc>
        <w:tc>
          <w:tcPr>
            <w:tcW w:w="756" w:type="pct"/>
          </w:tcPr>
          <w:p w14:paraId="0B32DCC3" w14:textId="77777777" w:rsidR="00072079" w:rsidRPr="00072079" w:rsidRDefault="00072079" w:rsidP="007B070B">
            <w:pPr>
              <w:autoSpaceDE w:val="0"/>
              <w:autoSpaceDN w:val="0"/>
              <w:adjustRightInd w:val="0"/>
              <w:spacing w:afterAutospacing="0" w:line="240" w:lineRule="auto"/>
              <w:rPr>
                <w:ins w:id="250" w:author="Peter Dobson" w:date="2016-10-12T17:35:00Z"/>
                <w:rFonts w:ascii="Calibri" w:hAnsi="Calibri" w:cs="Calibri"/>
                <w:bCs/>
                <w:color w:val="000000"/>
                <w:sz w:val="22"/>
                <w:lang w:val="en-AU"/>
              </w:rPr>
            </w:pPr>
            <w:ins w:id="251" w:author="Peter Dobson" w:date="2016-10-12T17:35:00Z">
              <w:r w:rsidRPr="00072079">
                <w:rPr>
                  <w:rFonts w:ascii="Calibri" w:hAnsi="Calibri" w:cs="Calibri"/>
                  <w:bCs/>
                  <w:color w:val="000000"/>
                  <w:sz w:val="22"/>
                  <w:lang w:val="en-AU"/>
                </w:rPr>
                <w:t>Sector cutout 1</w:t>
              </w:r>
            </w:ins>
          </w:p>
          <w:p w14:paraId="394BEEA5" w14:textId="77777777" w:rsidR="00072079" w:rsidRPr="00072079" w:rsidRDefault="00072079" w:rsidP="007B070B">
            <w:pPr>
              <w:autoSpaceDE w:val="0"/>
              <w:autoSpaceDN w:val="0"/>
              <w:adjustRightInd w:val="0"/>
              <w:spacing w:afterAutospacing="0" w:line="240" w:lineRule="auto"/>
              <w:rPr>
                <w:ins w:id="252" w:author="Peter Dobson" w:date="2016-10-12T17:35:00Z"/>
                <w:rFonts w:ascii="Calibri" w:hAnsi="Calibri" w:cs="Calibri"/>
                <w:bCs/>
                <w:color w:val="000000"/>
                <w:sz w:val="22"/>
                <w:lang w:val="en-AU"/>
              </w:rPr>
            </w:pPr>
            <w:ins w:id="253"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310F068F" w14:textId="77777777" w:rsidR="00072079" w:rsidRPr="00072079" w:rsidRDefault="00072079" w:rsidP="007B070B">
            <w:pPr>
              <w:autoSpaceDE w:val="0"/>
              <w:autoSpaceDN w:val="0"/>
              <w:adjustRightInd w:val="0"/>
              <w:spacing w:afterAutospacing="0" w:line="240" w:lineRule="auto"/>
              <w:rPr>
                <w:ins w:id="254" w:author="Peter Dobson" w:date="2016-10-12T17:35:00Z"/>
                <w:rFonts w:ascii="Calibri" w:hAnsi="Calibri" w:cs="Calibri"/>
                <w:bCs/>
                <w:color w:val="000000"/>
                <w:sz w:val="22"/>
                <w:lang w:val="en-AU"/>
              </w:rPr>
            </w:pPr>
          </w:p>
          <w:p w14:paraId="287B74E4" w14:textId="77777777" w:rsidR="00072079" w:rsidRPr="00072079" w:rsidRDefault="00072079" w:rsidP="007B070B">
            <w:pPr>
              <w:pBdr>
                <w:bottom w:val="single" w:sz="12" w:space="1" w:color="auto"/>
              </w:pBdr>
              <w:autoSpaceDE w:val="0"/>
              <w:autoSpaceDN w:val="0"/>
              <w:adjustRightInd w:val="0"/>
              <w:spacing w:afterAutospacing="0" w:line="240" w:lineRule="auto"/>
              <w:rPr>
                <w:ins w:id="255" w:author="Peter Dobson" w:date="2016-10-12T17:35:00Z"/>
                <w:rFonts w:ascii="Calibri" w:hAnsi="Calibri" w:cs="Calibri"/>
                <w:bCs/>
                <w:color w:val="000000"/>
                <w:sz w:val="22"/>
                <w:lang w:val="en-AU"/>
              </w:rPr>
            </w:pPr>
          </w:p>
          <w:p w14:paraId="2340199C" w14:textId="77777777" w:rsidR="00072079" w:rsidRPr="00072079" w:rsidRDefault="00072079" w:rsidP="007B070B">
            <w:pPr>
              <w:autoSpaceDE w:val="0"/>
              <w:autoSpaceDN w:val="0"/>
              <w:adjustRightInd w:val="0"/>
              <w:spacing w:afterAutospacing="0" w:line="240" w:lineRule="auto"/>
              <w:rPr>
                <w:ins w:id="256" w:author="Peter Dobson" w:date="2016-10-12T17:35:00Z"/>
                <w:rFonts w:ascii="Calibri" w:hAnsi="Calibri" w:cs="Calibri"/>
                <w:bCs/>
                <w:color w:val="000000"/>
                <w:sz w:val="22"/>
                <w:lang w:val="en-AU"/>
              </w:rPr>
            </w:pPr>
            <w:ins w:id="257" w:author="Peter Dobson" w:date="2016-10-12T17:35:00Z">
              <w:r w:rsidRPr="00072079">
                <w:rPr>
                  <w:rFonts w:ascii="Calibri" w:hAnsi="Calibri" w:cs="Calibri"/>
                  <w:bCs/>
                  <w:color w:val="000000"/>
                  <w:sz w:val="22"/>
                  <w:lang w:val="en-AU"/>
                </w:rPr>
                <w:t>Sector cutout 1</w:t>
              </w:r>
            </w:ins>
          </w:p>
          <w:p w14:paraId="6D2333C9" w14:textId="77777777" w:rsidR="00072079" w:rsidRPr="00072079" w:rsidRDefault="00072079" w:rsidP="007B070B">
            <w:pPr>
              <w:autoSpaceDE w:val="0"/>
              <w:autoSpaceDN w:val="0"/>
              <w:adjustRightInd w:val="0"/>
              <w:spacing w:afterAutospacing="0" w:line="240" w:lineRule="auto"/>
              <w:rPr>
                <w:ins w:id="258" w:author="Peter Dobson" w:date="2016-10-12T17:35:00Z"/>
                <w:rFonts w:ascii="Calibri" w:hAnsi="Calibri" w:cs="Calibri"/>
                <w:bCs/>
                <w:color w:val="000000"/>
                <w:sz w:val="22"/>
                <w:lang w:val="en-AU"/>
              </w:rPr>
            </w:pPr>
            <w:ins w:id="259"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7A86961C" w14:textId="77777777" w:rsidR="00072079" w:rsidRPr="00072079" w:rsidRDefault="00072079" w:rsidP="007B070B">
            <w:pPr>
              <w:autoSpaceDE w:val="0"/>
              <w:autoSpaceDN w:val="0"/>
              <w:adjustRightInd w:val="0"/>
              <w:spacing w:afterAutospacing="0" w:line="240" w:lineRule="auto"/>
              <w:rPr>
                <w:ins w:id="260" w:author="Peter Dobson" w:date="2016-10-12T17:35:00Z"/>
                <w:rFonts w:ascii="Calibri" w:hAnsi="Calibri" w:cs="Calibri"/>
                <w:bCs/>
                <w:color w:val="000000"/>
                <w:sz w:val="22"/>
                <w:lang w:val="en-AU"/>
              </w:rPr>
            </w:pPr>
          </w:p>
          <w:p w14:paraId="1839A630" w14:textId="77777777" w:rsidR="00072079" w:rsidRPr="00072079" w:rsidRDefault="00072079" w:rsidP="007B070B">
            <w:pPr>
              <w:pBdr>
                <w:bottom w:val="single" w:sz="12" w:space="1" w:color="auto"/>
              </w:pBdr>
              <w:autoSpaceDE w:val="0"/>
              <w:autoSpaceDN w:val="0"/>
              <w:adjustRightInd w:val="0"/>
              <w:spacing w:afterAutospacing="0" w:line="240" w:lineRule="auto"/>
              <w:rPr>
                <w:ins w:id="261" w:author="Peter Dobson" w:date="2016-10-12T17:35:00Z"/>
                <w:rFonts w:ascii="Calibri" w:hAnsi="Calibri" w:cs="Calibri"/>
                <w:bCs/>
                <w:color w:val="000000"/>
                <w:sz w:val="22"/>
                <w:lang w:val="en-AU"/>
              </w:rPr>
            </w:pPr>
          </w:p>
          <w:p w14:paraId="76A93635" w14:textId="77777777" w:rsidR="00072079" w:rsidRPr="00072079" w:rsidRDefault="00072079" w:rsidP="007B070B">
            <w:pPr>
              <w:autoSpaceDE w:val="0"/>
              <w:autoSpaceDN w:val="0"/>
              <w:adjustRightInd w:val="0"/>
              <w:spacing w:afterAutospacing="0" w:line="240" w:lineRule="auto"/>
              <w:rPr>
                <w:ins w:id="262" w:author="Peter Dobson" w:date="2016-10-12T17:35:00Z"/>
                <w:rFonts w:ascii="Calibri" w:hAnsi="Calibri" w:cs="Calibri"/>
                <w:bCs/>
                <w:color w:val="000000"/>
                <w:sz w:val="22"/>
                <w:lang w:val="en-AU"/>
              </w:rPr>
            </w:pPr>
          </w:p>
        </w:tc>
        <w:tc>
          <w:tcPr>
            <w:tcW w:w="403" w:type="pct"/>
          </w:tcPr>
          <w:p w14:paraId="549186FD" w14:textId="77777777" w:rsidR="00072079" w:rsidRPr="00072079" w:rsidRDefault="00072079" w:rsidP="007B070B">
            <w:pPr>
              <w:autoSpaceDE w:val="0"/>
              <w:autoSpaceDN w:val="0"/>
              <w:adjustRightInd w:val="0"/>
              <w:spacing w:afterAutospacing="0" w:line="240" w:lineRule="auto"/>
              <w:rPr>
                <w:ins w:id="263" w:author="Peter Dobson" w:date="2016-10-12T17:35:00Z"/>
                <w:rFonts w:ascii="Calibri" w:hAnsi="Calibri" w:cs="Calibri"/>
                <w:bCs/>
                <w:color w:val="000000"/>
                <w:sz w:val="22"/>
                <w:lang w:val="en-AU"/>
              </w:rPr>
            </w:pPr>
            <w:ins w:id="264" w:author="Peter Dobson" w:date="2016-10-12T17:35:00Z">
              <w:r w:rsidRPr="00072079">
                <w:rPr>
                  <w:rFonts w:ascii="Calibri" w:hAnsi="Calibri" w:cs="Calibri"/>
                  <w:bCs/>
                  <w:color w:val="000000"/>
                  <w:sz w:val="22"/>
                  <w:lang w:val="en-AU"/>
                </w:rPr>
                <w:t>Sector matches ANS</w:t>
              </w:r>
            </w:ins>
          </w:p>
          <w:p w14:paraId="6DF47BF0" w14:textId="77777777" w:rsidR="00072079" w:rsidRPr="00072079" w:rsidRDefault="00072079" w:rsidP="007B070B">
            <w:pPr>
              <w:autoSpaceDE w:val="0"/>
              <w:autoSpaceDN w:val="0"/>
              <w:adjustRightInd w:val="0"/>
              <w:spacing w:afterAutospacing="0" w:line="240" w:lineRule="auto"/>
              <w:rPr>
                <w:ins w:id="265" w:author="Peter Dobson" w:date="2016-10-12T17:35:00Z"/>
                <w:rFonts w:ascii="Calibri" w:hAnsi="Calibri" w:cs="Calibri"/>
                <w:bCs/>
                <w:color w:val="000000"/>
                <w:sz w:val="22"/>
                <w:lang w:val="en-AU"/>
              </w:rPr>
            </w:pPr>
            <w:ins w:id="266" w:author="Peter Dobson" w:date="2016-10-12T17:35:00Z">
              <w:r w:rsidRPr="00072079">
                <w:rPr>
                  <w:rFonts w:ascii="Calibri" w:hAnsi="Calibri" w:cs="Calibri"/>
                  <w:bCs/>
                  <w:color w:val="000000"/>
                  <w:sz w:val="22"/>
                  <w:lang w:val="en-AU"/>
                </w:rPr>
                <w:t>Yes/No</w:t>
              </w:r>
            </w:ins>
          </w:p>
        </w:tc>
        <w:tc>
          <w:tcPr>
            <w:tcW w:w="1019" w:type="pct"/>
          </w:tcPr>
          <w:p w14:paraId="574392D5" w14:textId="77777777" w:rsidR="00072079" w:rsidRPr="00072079" w:rsidRDefault="00072079" w:rsidP="007B070B">
            <w:pPr>
              <w:autoSpaceDE w:val="0"/>
              <w:autoSpaceDN w:val="0"/>
              <w:adjustRightInd w:val="0"/>
              <w:spacing w:afterAutospacing="0" w:line="240" w:lineRule="auto"/>
              <w:rPr>
                <w:ins w:id="267" w:author="Peter Dobson" w:date="2016-10-12T17:35:00Z"/>
                <w:rFonts w:ascii="Calibri" w:hAnsi="Calibri" w:cs="Times-Bold"/>
                <w:bCs/>
                <w:color w:val="000000"/>
                <w:sz w:val="22"/>
                <w:lang w:val="en-AU"/>
              </w:rPr>
            </w:pPr>
          </w:p>
        </w:tc>
      </w:tr>
      <w:tr w:rsidR="00072079" w:rsidRPr="00072079" w14:paraId="1EC8B14D" w14:textId="77777777" w:rsidTr="00072079">
        <w:trPr>
          <w:trHeight w:val="597"/>
          <w:ins w:id="268" w:author="Peter Dobson" w:date="2016-10-12T17:35:00Z"/>
        </w:trPr>
        <w:tc>
          <w:tcPr>
            <w:tcW w:w="246" w:type="pct"/>
            <w:shd w:val="clear" w:color="auto" w:fill="D9D9D9"/>
          </w:tcPr>
          <w:p w14:paraId="76A1CFAA" w14:textId="77777777" w:rsidR="00072079" w:rsidRPr="00072079" w:rsidRDefault="00072079" w:rsidP="00072079">
            <w:pPr>
              <w:autoSpaceDE w:val="0"/>
              <w:autoSpaceDN w:val="0"/>
              <w:adjustRightInd w:val="0"/>
              <w:spacing w:line="240" w:lineRule="auto"/>
              <w:rPr>
                <w:ins w:id="269" w:author="Peter Dobson" w:date="2016-10-12T17:35:00Z"/>
                <w:rFonts w:ascii="Calibri" w:hAnsi="Calibri" w:cs="Times-Bold"/>
                <w:b/>
                <w:bCs/>
                <w:color w:val="000000"/>
                <w:sz w:val="22"/>
                <w:lang w:val="en-AU"/>
              </w:rPr>
            </w:pPr>
            <w:ins w:id="270" w:author="Peter Dobson" w:date="2016-10-12T17:35:00Z">
              <w:r w:rsidRPr="00072079">
                <w:rPr>
                  <w:rFonts w:ascii="Calibri" w:hAnsi="Calibri" w:cs="Times-Bold"/>
                  <w:b/>
                  <w:bCs/>
                  <w:color w:val="000000"/>
                  <w:sz w:val="22"/>
                  <w:lang w:val="en-AU"/>
                </w:rPr>
                <w:lastRenderedPageBreak/>
                <w:t>Item</w:t>
              </w:r>
            </w:ins>
          </w:p>
        </w:tc>
        <w:tc>
          <w:tcPr>
            <w:tcW w:w="783" w:type="pct"/>
            <w:shd w:val="clear" w:color="auto" w:fill="D9D9D9"/>
          </w:tcPr>
          <w:p w14:paraId="38A8AA6A" w14:textId="77777777" w:rsidR="00072079" w:rsidRPr="00072079" w:rsidRDefault="00072079" w:rsidP="00072079">
            <w:pPr>
              <w:autoSpaceDE w:val="0"/>
              <w:autoSpaceDN w:val="0"/>
              <w:adjustRightInd w:val="0"/>
              <w:spacing w:line="240" w:lineRule="auto"/>
              <w:rPr>
                <w:ins w:id="271" w:author="Peter Dobson" w:date="2016-10-12T17:35:00Z"/>
                <w:rFonts w:ascii="Calibri" w:hAnsi="Calibri" w:cs="Times-Bold"/>
                <w:b/>
                <w:bCs/>
                <w:color w:val="000000"/>
                <w:sz w:val="22"/>
                <w:lang w:val="en-AU"/>
              </w:rPr>
            </w:pPr>
            <w:ins w:id="272" w:author="Peter Dobson" w:date="2016-10-12T17:35:00Z">
              <w:r w:rsidRPr="00072079">
                <w:rPr>
                  <w:rFonts w:ascii="Calibri" w:hAnsi="Calibri" w:cs="Times-Bold"/>
                  <w:b/>
                  <w:bCs/>
                  <w:color w:val="000000"/>
                  <w:sz w:val="22"/>
                  <w:lang w:val="en-AU"/>
                </w:rPr>
                <w:t>Checking/ Setup step</w:t>
              </w:r>
            </w:ins>
          </w:p>
        </w:tc>
        <w:tc>
          <w:tcPr>
            <w:tcW w:w="1793" w:type="pct"/>
            <w:shd w:val="clear" w:color="auto" w:fill="D9D9D9"/>
          </w:tcPr>
          <w:p w14:paraId="399E6F83" w14:textId="77777777" w:rsidR="00072079" w:rsidRPr="00072079" w:rsidRDefault="00072079" w:rsidP="00072079">
            <w:pPr>
              <w:autoSpaceDE w:val="0"/>
              <w:autoSpaceDN w:val="0"/>
              <w:adjustRightInd w:val="0"/>
              <w:spacing w:line="240" w:lineRule="auto"/>
              <w:rPr>
                <w:ins w:id="273" w:author="Peter Dobson" w:date="2016-10-12T17:35:00Z"/>
                <w:rFonts w:ascii="Calibri" w:hAnsi="Calibri" w:cs="Times-Bold"/>
                <w:b/>
                <w:bCs/>
                <w:color w:val="000000"/>
                <w:sz w:val="22"/>
                <w:lang w:val="en-AU"/>
              </w:rPr>
            </w:pPr>
            <w:ins w:id="274" w:author="Peter Dobson" w:date="2016-10-12T17:35:00Z">
              <w:r w:rsidRPr="00072079">
                <w:rPr>
                  <w:rFonts w:ascii="Calibri" w:hAnsi="Calibri" w:cs="Times-Bold"/>
                  <w:b/>
                  <w:bCs/>
                  <w:color w:val="000000"/>
                  <w:sz w:val="22"/>
                  <w:lang w:val="en-AU"/>
                </w:rPr>
                <w:t>Checking / Setup Procedure</w:t>
              </w:r>
            </w:ins>
          </w:p>
        </w:tc>
        <w:tc>
          <w:tcPr>
            <w:tcW w:w="756" w:type="pct"/>
            <w:shd w:val="clear" w:color="auto" w:fill="D9D9D9"/>
          </w:tcPr>
          <w:p w14:paraId="0E28C79D" w14:textId="77777777" w:rsidR="00072079" w:rsidRPr="00072079" w:rsidRDefault="00072079" w:rsidP="00072079">
            <w:pPr>
              <w:autoSpaceDE w:val="0"/>
              <w:autoSpaceDN w:val="0"/>
              <w:adjustRightInd w:val="0"/>
              <w:spacing w:line="240" w:lineRule="auto"/>
              <w:rPr>
                <w:ins w:id="275" w:author="Peter Dobson" w:date="2016-10-12T17:35:00Z"/>
                <w:rFonts w:ascii="Calibri" w:hAnsi="Calibri" w:cs="Times-Bold"/>
                <w:b/>
                <w:bCs/>
                <w:color w:val="000000"/>
                <w:sz w:val="22"/>
                <w:lang w:val="en-AU"/>
              </w:rPr>
            </w:pPr>
            <w:ins w:id="276" w:author="Peter Dobson" w:date="2016-10-12T17:35:00Z">
              <w:r w:rsidRPr="00072079">
                <w:rPr>
                  <w:rFonts w:ascii="Calibri" w:hAnsi="Calibri" w:cs="Times-Bold"/>
                  <w:b/>
                  <w:bCs/>
                  <w:color w:val="000000"/>
                  <w:sz w:val="22"/>
                  <w:lang w:val="en-AU"/>
                </w:rPr>
                <w:t>Expected Results</w:t>
              </w:r>
            </w:ins>
          </w:p>
        </w:tc>
        <w:tc>
          <w:tcPr>
            <w:tcW w:w="403" w:type="pct"/>
            <w:shd w:val="clear" w:color="auto" w:fill="D9D9D9"/>
          </w:tcPr>
          <w:p w14:paraId="4D7E8F67" w14:textId="77777777" w:rsidR="00072079" w:rsidRPr="00072079" w:rsidRDefault="00072079" w:rsidP="00072079">
            <w:pPr>
              <w:autoSpaceDE w:val="0"/>
              <w:autoSpaceDN w:val="0"/>
              <w:adjustRightInd w:val="0"/>
              <w:spacing w:line="240" w:lineRule="auto"/>
              <w:rPr>
                <w:ins w:id="277" w:author="Peter Dobson" w:date="2016-10-12T17:35:00Z"/>
                <w:rFonts w:ascii="Calibri" w:hAnsi="Calibri" w:cs="Times-Bold"/>
                <w:b/>
                <w:bCs/>
                <w:color w:val="000000"/>
                <w:sz w:val="22"/>
                <w:lang w:val="en-AU"/>
              </w:rPr>
            </w:pPr>
            <w:ins w:id="278" w:author="Peter Dobson" w:date="2016-10-12T17:35:00Z">
              <w:r w:rsidRPr="00072079">
                <w:rPr>
                  <w:rFonts w:ascii="Calibri" w:hAnsi="Calibri" w:cs="Times-Bold"/>
                  <w:b/>
                  <w:bCs/>
                  <w:color w:val="000000"/>
                  <w:sz w:val="22"/>
                  <w:lang w:val="en-AU"/>
                </w:rPr>
                <w:t>Result</w:t>
              </w:r>
            </w:ins>
          </w:p>
        </w:tc>
        <w:tc>
          <w:tcPr>
            <w:tcW w:w="1019" w:type="pct"/>
            <w:shd w:val="clear" w:color="auto" w:fill="D9D9D9"/>
          </w:tcPr>
          <w:p w14:paraId="0B503332" w14:textId="77777777" w:rsidR="00072079" w:rsidRPr="00072079" w:rsidRDefault="00072079" w:rsidP="00072079">
            <w:pPr>
              <w:autoSpaceDE w:val="0"/>
              <w:autoSpaceDN w:val="0"/>
              <w:adjustRightInd w:val="0"/>
              <w:spacing w:line="240" w:lineRule="auto"/>
              <w:rPr>
                <w:ins w:id="279" w:author="Peter Dobson" w:date="2016-10-12T17:35:00Z"/>
                <w:rFonts w:ascii="Calibri" w:hAnsi="Calibri" w:cs="Times-Bold"/>
                <w:b/>
                <w:bCs/>
                <w:color w:val="000000"/>
                <w:sz w:val="22"/>
                <w:lang w:val="en-AU"/>
              </w:rPr>
            </w:pPr>
            <w:ins w:id="280" w:author="Peter Dobson" w:date="2016-10-12T17:35:00Z">
              <w:r w:rsidRPr="00072079">
                <w:rPr>
                  <w:rFonts w:ascii="Calibri" w:hAnsi="Calibri" w:cs="Times-Bold"/>
                  <w:b/>
                  <w:bCs/>
                  <w:color w:val="000000"/>
                  <w:sz w:val="22"/>
                  <w:lang w:val="en-AU"/>
                </w:rPr>
                <w:t>Comments</w:t>
              </w:r>
            </w:ins>
          </w:p>
        </w:tc>
      </w:tr>
      <w:tr w:rsidR="00072079" w:rsidRPr="00072079" w14:paraId="0732B0D6" w14:textId="77777777" w:rsidTr="007B070B">
        <w:trPr>
          <w:trHeight w:val="597"/>
          <w:ins w:id="281" w:author="Peter Dobson" w:date="2016-10-12T17:35:00Z"/>
        </w:trPr>
        <w:tc>
          <w:tcPr>
            <w:tcW w:w="246" w:type="pct"/>
          </w:tcPr>
          <w:p w14:paraId="144689ED" w14:textId="77777777" w:rsidR="00072079" w:rsidRPr="00072079" w:rsidRDefault="00072079" w:rsidP="007B070B">
            <w:pPr>
              <w:autoSpaceDE w:val="0"/>
              <w:autoSpaceDN w:val="0"/>
              <w:adjustRightInd w:val="0"/>
              <w:spacing w:afterAutospacing="0" w:line="240" w:lineRule="auto"/>
              <w:rPr>
                <w:ins w:id="282" w:author="Peter Dobson" w:date="2016-10-12T17:35:00Z"/>
                <w:rFonts w:ascii="Calibri" w:hAnsi="Calibri" w:cs="Times-Bold"/>
                <w:b/>
                <w:bCs/>
                <w:color w:val="000000"/>
                <w:sz w:val="22"/>
                <w:lang w:val="en-AU"/>
              </w:rPr>
            </w:pPr>
            <w:ins w:id="283" w:author="Peter Dobson" w:date="2016-10-12T17:35:00Z">
              <w:r w:rsidRPr="00072079">
                <w:rPr>
                  <w:rFonts w:ascii="Calibri" w:hAnsi="Calibri" w:cs="Times-Bold"/>
                  <w:b/>
                  <w:bCs/>
                  <w:color w:val="000000"/>
                  <w:sz w:val="22"/>
                  <w:lang w:val="en-AU"/>
                </w:rPr>
                <w:t>5c</w:t>
              </w:r>
            </w:ins>
          </w:p>
        </w:tc>
        <w:tc>
          <w:tcPr>
            <w:tcW w:w="783" w:type="pct"/>
          </w:tcPr>
          <w:p w14:paraId="7126105A" w14:textId="77777777" w:rsidR="00072079" w:rsidRPr="00072079" w:rsidRDefault="00072079" w:rsidP="007B070B">
            <w:pPr>
              <w:autoSpaceDE w:val="0"/>
              <w:autoSpaceDN w:val="0"/>
              <w:adjustRightInd w:val="0"/>
              <w:spacing w:afterAutospacing="0" w:line="240" w:lineRule="auto"/>
              <w:rPr>
                <w:ins w:id="284" w:author="Peter Dobson" w:date="2016-10-12T17:35:00Z"/>
                <w:rFonts w:ascii="Calibri" w:hAnsi="Calibri" w:cs="Calibri"/>
                <w:bCs/>
                <w:color w:val="000000"/>
                <w:sz w:val="22"/>
                <w:lang w:val="en-AU"/>
              </w:rPr>
            </w:pPr>
          </w:p>
        </w:tc>
        <w:tc>
          <w:tcPr>
            <w:tcW w:w="1793" w:type="pct"/>
          </w:tcPr>
          <w:p w14:paraId="5C4E42EE" w14:textId="77777777" w:rsidR="00072079" w:rsidRPr="00072079" w:rsidRDefault="00072079" w:rsidP="007B070B">
            <w:pPr>
              <w:autoSpaceDE w:val="0"/>
              <w:autoSpaceDN w:val="0"/>
              <w:adjustRightInd w:val="0"/>
              <w:spacing w:afterAutospacing="0" w:line="240" w:lineRule="auto"/>
              <w:rPr>
                <w:ins w:id="285" w:author="Peter Dobson" w:date="2016-10-12T17:35:00Z"/>
                <w:rFonts w:ascii="Calibri" w:hAnsi="Calibri" w:cs="Calibri"/>
                <w:bCs/>
                <w:color w:val="000000"/>
                <w:sz w:val="22"/>
                <w:lang w:val="en-AU"/>
              </w:rPr>
            </w:pPr>
            <w:ins w:id="286" w:author="Peter Dobson" w:date="2016-10-12T17:35:00Z">
              <w:r w:rsidRPr="00072079">
                <w:rPr>
                  <w:rFonts w:ascii="Calibri" w:hAnsi="Calibri" w:cs="Calibri"/>
                  <w:bCs/>
                  <w:color w:val="000000"/>
                  <w:sz w:val="22"/>
                  <w:lang w:val="en-AU"/>
                </w:rPr>
                <w:t>c. Sector Cutout 2  check bearing (from seaward)</w:t>
              </w:r>
            </w:ins>
          </w:p>
          <w:p w14:paraId="416A9694" w14:textId="77777777" w:rsidR="00072079" w:rsidRPr="00072079" w:rsidRDefault="00072079" w:rsidP="007B070B">
            <w:pPr>
              <w:pBdr>
                <w:bottom w:val="single" w:sz="12" w:space="1" w:color="auto"/>
              </w:pBdr>
              <w:autoSpaceDE w:val="0"/>
              <w:autoSpaceDN w:val="0"/>
              <w:adjustRightInd w:val="0"/>
              <w:spacing w:afterAutospacing="0" w:line="240" w:lineRule="auto"/>
              <w:rPr>
                <w:ins w:id="287" w:author="Peter Dobson" w:date="2016-10-12T17:35:00Z"/>
                <w:rFonts w:ascii="Calibri" w:hAnsi="Calibri" w:cs="Calibri"/>
                <w:bCs/>
                <w:color w:val="000000"/>
                <w:sz w:val="22"/>
                <w:lang w:val="en-AU"/>
              </w:rPr>
            </w:pPr>
          </w:p>
          <w:p w14:paraId="311F77BF" w14:textId="77777777" w:rsidR="00072079" w:rsidRPr="00072079" w:rsidRDefault="00072079" w:rsidP="007B070B">
            <w:pPr>
              <w:pBdr>
                <w:bottom w:val="single" w:sz="12" w:space="1" w:color="auto"/>
              </w:pBdr>
              <w:autoSpaceDE w:val="0"/>
              <w:autoSpaceDN w:val="0"/>
              <w:adjustRightInd w:val="0"/>
              <w:spacing w:afterAutospacing="0" w:line="240" w:lineRule="auto"/>
              <w:rPr>
                <w:ins w:id="288" w:author="Peter Dobson" w:date="2016-10-12T17:35:00Z"/>
                <w:rFonts w:ascii="Calibri" w:hAnsi="Calibri" w:cs="Calibri"/>
                <w:bCs/>
                <w:color w:val="000000"/>
                <w:sz w:val="22"/>
                <w:lang w:val="en-AU"/>
              </w:rPr>
            </w:pPr>
          </w:p>
          <w:p w14:paraId="1F4194E8" w14:textId="77777777" w:rsidR="00072079" w:rsidRPr="00072079" w:rsidRDefault="00072079" w:rsidP="007B070B">
            <w:pPr>
              <w:autoSpaceDE w:val="0"/>
              <w:autoSpaceDN w:val="0"/>
              <w:adjustRightInd w:val="0"/>
              <w:spacing w:afterAutospacing="0" w:line="240" w:lineRule="auto"/>
              <w:rPr>
                <w:ins w:id="289" w:author="Peter Dobson" w:date="2016-10-12T17:35:00Z"/>
                <w:rFonts w:ascii="Calibri" w:hAnsi="Calibri" w:cs="Calibri"/>
                <w:bCs/>
                <w:color w:val="000000"/>
                <w:sz w:val="22"/>
                <w:lang w:val="en-AU"/>
              </w:rPr>
            </w:pPr>
            <w:ins w:id="290" w:author="Peter Dobson" w:date="2016-10-12T17:35:00Z">
              <w:r w:rsidRPr="00072079">
                <w:rPr>
                  <w:rFonts w:ascii="Calibri" w:hAnsi="Calibri" w:cs="Calibri"/>
                  <w:bCs/>
                  <w:color w:val="000000"/>
                  <w:sz w:val="22"/>
                  <w:lang w:val="en-AU"/>
                </w:rPr>
                <w:t>Check angles on sector bearing plate for the second sector cut out. Do not adjust sector bearing plate.</w:t>
              </w:r>
            </w:ins>
          </w:p>
        </w:tc>
        <w:tc>
          <w:tcPr>
            <w:tcW w:w="756" w:type="pct"/>
          </w:tcPr>
          <w:p w14:paraId="31FA5CCD" w14:textId="77777777" w:rsidR="00072079" w:rsidRPr="00072079" w:rsidRDefault="00072079" w:rsidP="007B070B">
            <w:pPr>
              <w:autoSpaceDE w:val="0"/>
              <w:autoSpaceDN w:val="0"/>
              <w:adjustRightInd w:val="0"/>
              <w:spacing w:afterAutospacing="0" w:line="240" w:lineRule="auto"/>
              <w:rPr>
                <w:ins w:id="291" w:author="Peter Dobson" w:date="2016-10-12T17:35:00Z"/>
                <w:rFonts w:ascii="Calibri" w:hAnsi="Calibri" w:cs="Calibri"/>
                <w:bCs/>
                <w:color w:val="000000"/>
                <w:sz w:val="22"/>
                <w:lang w:val="en-AU"/>
              </w:rPr>
            </w:pPr>
            <w:ins w:id="292" w:author="Peter Dobson" w:date="2016-10-12T17:35:00Z">
              <w:r w:rsidRPr="00072079">
                <w:rPr>
                  <w:rFonts w:ascii="Calibri" w:hAnsi="Calibri" w:cs="Calibri"/>
                  <w:bCs/>
                  <w:color w:val="000000"/>
                  <w:sz w:val="22"/>
                  <w:lang w:val="en-AU"/>
                </w:rPr>
                <w:t>Sector cutout 2</w:t>
              </w:r>
            </w:ins>
          </w:p>
          <w:p w14:paraId="6CC6FA1D" w14:textId="77777777" w:rsidR="00072079" w:rsidRPr="00072079" w:rsidRDefault="00072079" w:rsidP="007B070B">
            <w:pPr>
              <w:autoSpaceDE w:val="0"/>
              <w:autoSpaceDN w:val="0"/>
              <w:adjustRightInd w:val="0"/>
              <w:spacing w:afterAutospacing="0" w:line="240" w:lineRule="auto"/>
              <w:rPr>
                <w:ins w:id="293" w:author="Peter Dobson" w:date="2016-10-12T17:35:00Z"/>
                <w:rFonts w:ascii="Calibri" w:hAnsi="Calibri" w:cs="Calibri"/>
                <w:bCs/>
                <w:color w:val="000000"/>
                <w:sz w:val="22"/>
                <w:lang w:val="en-AU"/>
              </w:rPr>
            </w:pPr>
            <w:ins w:id="294"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28761BFA" w14:textId="77777777" w:rsidR="00072079" w:rsidRPr="00072079" w:rsidRDefault="00072079" w:rsidP="007B070B">
            <w:pPr>
              <w:autoSpaceDE w:val="0"/>
              <w:autoSpaceDN w:val="0"/>
              <w:adjustRightInd w:val="0"/>
              <w:spacing w:afterAutospacing="0" w:line="240" w:lineRule="auto"/>
              <w:rPr>
                <w:ins w:id="295" w:author="Peter Dobson" w:date="2016-10-12T17:35:00Z"/>
                <w:rFonts w:ascii="Calibri" w:hAnsi="Calibri" w:cs="Calibri"/>
                <w:bCs/>
                <w:color w:val="000000"/>
                <w:sz w:val="22"/>
                <w:lang w:val="en-AU"/>
              </w:rPr>
            </w:pPr>
          </w:p>
          <w:p w14:paraId="561C1FF5" w14:textId="77777777" w:rsidR="00072079" w:rsidRPr="00072079" w:rsidRDefault="00072079" w:rsidP="007B070B">
            <w:pPr>
              <w:pBdr>
                <w:bottom w:val="single" w:sz="12" w:space="1" w:color="auto"/>
              </w:pBdr>
              <w:autoSpaceDE w:val="0"/>
              <w:autoSpaceDN w:val="0"/>
              <w:adjustRightInd w:val="0"/>
              <w:spacing w:afterAutospacing="0" w:line="240" w:lineRule="auto"/>
              <w:rPr>
                <w:ins w:id="296" w:author="Peter Dobson" w:date="2016-10-12T17:35:00Z"/>
                <w:rFonts w:ascii="Calibri" w:hAnsi="Calibri" w:cs="Calibri"/>
                <w:bCs/>
                <w:color w:val="000000"/>
                <w:sz w:val="22"/>
                <w:lang w:val="en-AU"/>
              </w:rPr>
            </w:pPr>
          </w:p>
          <w:p w14:paraId="1002E78D" w14:textId="77777777" w:rsidR="00072079" w:rsidRPr="00072079" w:rsidRDefault="00072079" w:rsidP="007B070B">
            <w:pPr>
              <w:autoSpaceDE w:val="0"/>
              <w:autoSpaceDN w:val="0"/>
              <w:adjustRightInd w:val="0"/>
              <w:spacing w:afterAutospacing="0" w:line="240" w:lineRule="auto"/>
              <w:rPr>
                <w:ins w:id="297" w:author="Peter Dobson" w:date="2016-10-12T17:35:00Z"/>
                <w:rFonts w:ascii="Calibri" w:hAnsi="Calibri" w:cs="Calibri"/>
                <w:bCs/>
                <w:color w:val="000000"/>
                <w:sz w:val="22"/>
                <w:lang w:val="en-AU"/>
              </w:rPr>
            </w:pPr>
            <w:ins w:id="298" w:author="Peter Dobson" w:date="2016-10-12T17:35:00Z">
              <w:r w:rsidRPr="00072079">
                <w:rPr>
                  <w:rFonts w:ascii="Calibri" w:hAnsi="Calibri" w:cs="Calibri"/>
                  <w:bCs/>
                  <w:color w:val="000000"/>
                  <w:sz w:val="22"/>
                  <w:lang w:val="en-AU"/>
                </w:rPr>
                <w:t>Sector cutout 2</w:t>
              </w:r>
            </w:ins>
          </w:p>
          <w:p w14:paraId="5A79D520" w14:textId="77777777" w:rsidR="00072079" w:rsidRPr="00072079" w:rsidRDefault="00072079" w:rsidP="007B070B">
            <w:pPr>
              <w:autoSpaceDE w:val="0"/>
              <w:autoSpaceDN w:val="0"/>
              <w:adjustRightInd w:val="0"/>
              <w:spacing w:afterAutospacing="0" w:line="240" w:lineRule="auto"/>
              <w:rPr>
                <w:ins w:id="299" w:author="Peter Dobson" w:date="2016-10-12T17:35:00Z"/>
                <w:rFonts w:ascii="Calibri" w:hAnsi="Calibri" w:cs="Calibri"/>
                <w:bCs/>
                <w:color w:val="000000"/>
                <w:sz w:val="22"/>
                <w:lang w:val="en-AU"/>
              </w:rPr>
            </w:pPr>
            <w:ins w:id="300"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0EF222B7" w14:textId="77777777" w:rsidR="00072079" w:rsidRPr="00072079" w:rsidRDefault="00072079" w:rsidP="007B070B">
            <w:pPr>
              <w:autoSpaceDE w:val="0"/>
              <w:autoSpaceDN w:val="0"/>
              <w:adjustRightInd w:val="0"/>
              <w:spacing w:afterAutospacing="0" w:line="240" w:lineRule="auto"/>
              <w:rPr>
                <w:ins w:id="301" w:author="Peter Dobson" w:date="2016-10-12T17:35:00Z"/>
                <w:rFonts w:ascii="Calibri" w:hAnsi="Calibri" w:cs="Calibri"/>
                <w:bCs/>
                <w:color w:val="000000"/>
                <w:sz w:val="22"/>
                <w:lang w:val="en-AU"/>
              </w:rPr>
            </w:pPr>
          </w:p>
          <w:p w14:paraId="7A2A8425" w14:textId="77777777" w:rsidR="00072079" w:rsidRPr="00072079" w:rsidRDefault="00072079" w:rsidP="007B070B">
            <w:pPr>
              <w:pBdr>
                <w:bottom w:val="single" w:sz="12" w:space="1" w:color="auto"/>
              </w:pBdr>
              <w:autoSpaceDE w:val="0"/>
              <w:autoSpaceDN w:val="0"/>
              <w:adjustRightInd w:val="0"/>
              <w:spacing w:afterAutospacing="0" w:line="240" w:lineRule="auto"/>
              <w:rPr>
                <w:ins w:id="302" w:author="Peter Dobson" w:date="2016-10-12T17:35:00Z"/>
                <w:rFonts w:ascii="Calibri" w:hAnsi="Calibri" w:cs="Calibri"/>
                <w:bCs/>
                <w:color w:val="000000"/>
                <w:sz w:val="22"/>
                <w:lang w:val="en-AU"/>
              </w:rPr>
            </w:pPr>
          </w:p>
          <w:p w14:paraId="4C1C6C16" w14:textId="77777777" w:rsidR="00072079" w:rsidRPr="00072079" w:rsidRDefault="00072079" w:rsidP="007B070B">
            <w:pPr>
              <w:autoSpaceDE w:val="0"/>
              <w:autoSpaceDN w:val="0"/>
              <w:adjustRightInd w:val="0"/>
              <w:spacing w:afterAutospacing="0" w:line="240" w:lineRule="auto"/>
              <w:rPr>
                <w:ins w:id="303" w:author="Peter Dobson" w:date="2016-10-12T17:35:00Z"/>
                <w:rFonts w:ascii="Calibri" w:hAnsi="Calibri" w:cs="Calibri"/>
                <w:bCs/>
                <w:color w:val="000000"/>
                <w:sz w:val="22"/>
                <w:lang w:val="en-AU"/>
              </w:rPr>
            </w:pPr>
          </w:p>
        </w:tc>
        <w:tc>
          <w:tcPr>
            <w:tcW w:w="403" w:type="pct"/>
          </w:tcPr>
          <w:p w14:paraId="796B7084" w14:textId="77777777" w:rsidR="00072079" w:rsidRPr="00072079" w:rsidRDefault="00072079" w:rsidP="007B070B">
            <w:pPr>
              <w:autoSpaceDE w:val="0"/>
              <w:autoSpaceDN w:val="0"/>
              <w:adjustRightInd w:val="0"/>
              <w:spacing w:afterAutospacing="0" w:line="240" w:lineRule="auto"/>
              <w:rPr>
                <w:ins w:id="304" w:author="Peter Dobson" w:date="2016-10-12T17:35:00Z"/>
                <w:rFonts w:ascii="Calibri" w:hAnsi="Calibri" w:cs="Calibri"/>
                <w:bCs/>
                <w:color w:val="000000"/>
                <w:sz w:val="22"/>
                <w:lang w:val="en-AU"/>
              </w:rPr>
            </w:pPr>
            <w:ins w:id="305" w:author="Peter Dobson" w:date="2016-10-12T17:35:00Z">
              <w:r w:rsidRPr="00072079">
                <w:rPr>
                  <w:rFonts w:ascii="Calibri" w:hAnsi="Calibri" w:cs="Calibri"/>
                  <w:bCs/>
                  <w:color w:val="000000"/>
                  <w:sz w:val="22"/>
                  <w:lang w:val="en-AU"/>
                </w:rPr>
                <w:t>Sector matches ANS</w:t>
              </w:r>
            </w:ins>
          </w:p>
        </w:tc>
        <w:tc>
          <w:tcPr>
            <w:tcW w:w="1019" w:type="pct"/>
          </w:tcPr>
          <w:p w14:paraId="29C860B4" w14:textId="77777777" w:rsidR="00072079" w:rsidRPr="00072079" w:rsidRDefault="00072079" w:rsidP="007B070B">
            <w:pPr>
              <w:autoSpaceDE w:val="0"/>
              <w:autoSpaceDN w:val="0"/>
              <w:adjustRightInd w:val="0"/>
              <w:spacing w:afterAutospacing="0" w:line="240" w:lineRule="auto"/>
              <w:rPr>
                <w:ins w:id="306" w:author="Peter Dobson" w:date="2016-10-12T17:35:00Z"/>
                <w:rFonts w:ascii="Calibri" w:hAnsi="Calibri" w:cs="Times-Bold"/>
                <w:bCs/>
                <w:color w:val="000000"/>
                <w:sz w:val="22"/>
                <w:lang w:val="en-AU"/>
              </w:rPr>
            </w:pPr>
          </w:p>
        </w:tc>
      </w:tr>
      <w:tr w:rsidR="00072079" w:rsidRPr="00072079" w14:paraId="04DBBE70" w14:textId="77777777" w:rsidTr="007B070B">
        <w:trPr>
          <w:trHeight w:val="597"/>
          <w:ins w:id="307" w:author="Peter Dobson" w:date="2016-10-12T17:35:00Z"/>
        </w:trPr>
        <w:tc>
          <w:tcPr>
            <w:tcW w:w="246" w:type="pct"/>
          </w:tcPr>
          <w:p w14:paraId="3EB6B43F" w14:textId="77777777" w:rsidR="00072079" w:rsidRPr="00072079" w:rsidRDefault="00072079" w:rsidP="007B070B">
            <w:pPr>
              <w:autoSpaceDE w:val="0"/>
              <w:autoSpaceDN w:val="0"/>
              <w:adjustRightInd w:val="0"/>
              <w:spacing w:afterAutospacing="0" w:line="240" w:lineRule="auto"/>
              <w:rPr>
                <w:ins w:id="308" w:author="Peter Dobson" w:date="2016-10-12T17:35:00Z"/>
                <w:rFonts w:ascii="Calibri" w:hAnsi="Calibri" w:cs="Times-Bold"/>
                <w:b/>
                <w:bCs/>
                <w:color w:val="000000"/>
                <w:sz w:val="22"/>
                <w:lang w:val="en-AU"/>
              </w:rPr>
            </w:pPr>
            <w:ins w:id="309" w:author="Peter Dobson" w:date="2016-10-12T17:35:00Z">
              <w:r w:rsidRPr="00072079">
                <w:rPr>
                  <w:rFonts w:ascii="Calibri" w:hAnsi="Calibri" w:cs="Times-Bold"/>
                  <w:b/>
                  <w:bCs/>
                  <w:color w:val="000000"/>
                  <w:sz w:val="22"/>
                  <w:lang w:val="en-AU"/>
                </w:rPr>
                <w:t>5d</w:t>
              </w:r>
            </w:ins>
          </w:p>
        </w:tc>
        <w:tc>
          <w:tcPr>
            <w:tcW w:w="783" w:type="pct"/>
          </w:tcPr>
          <w:p w14:paraId="022D98B3" w14:textId="77777777" w:rsidR="00072079" w:rsidRPr="00072079" w:rsidRDefault="00072079" w:rsidP="007B070B">
            <w:pPr>
              <w:autoSpaceDE w:val="0"/>
              <w:autoSpaceDN w:val="0"/>
              <w:adjustRightInd w:val="0"/>
              <w:spacing w:afterAutospacing="0" w:line="240" w:lineRule="auto"/>
              <w:rPr>
                <w:ins w:id="310" w:author="Peter Dobson" w:date="2016-10-12T17:35:00Z"/>
                <w:rFonts w:ascii="Calibri" w:hAnsi="Calibri" w:cs="Calibri"/>
                <w:bCs/>
                <w:color w:val="000000"/>
                <w:sz w:val="22"/>
                <w:lang w:val="en-AU"/>
              </w:rPr>
            </w:pPr>
          </w:p>
        </w:tc>
        <w:tc>
          <w:tcPr>
            <w:tcW w:w="1793" w:type="pct"/>
          </w:tcPr>
          <w:p w14:paraId="2A47CD44" w14:textId="77777777" w:rsidR="00072079" w:rsidRPr="00072079" w:rsidRDefault="00072079" w:rsidP="007B070B">
            <w:pPr>
              <w:autoSpaceDE w:val="0"/>
              <w:autoSpaceDN w:val="0"/>
              <w:adjustRightInd w:val="0"/>
              <w:spacing w:afterAutospacing="0" w:line="240" w:lineRule="auto"/>
              <w:rPr>
                <w:ins w:id="311" w:author="Peter Dobson" w:date="2016-10-12T17:35:00Z"/>
                <w:rFonts w:ascii="Calibri" w:hAnsi="Calibri" w:cs="Calibri"/>
                <w:bCs/>
                <w:color w:val="000000"/>
                <w:sz w:val="22"/>
                <w:lang w:val="en-AU"/>
              </w:rPr>
            </w:pPr>
            <w:ins w:id="312" w:author="Peter Dobson" w:date="2016-10-12T17:35:00Z">
              <w:r w:rsidRPr="00072079">
                <w:rPr>
                  <w:rFonts w:ascii="Calibri" w:hAnsi="Calibri" w:cs="Calibri"/>
                  <w:bCs/>
                  <w:color w:val="000000"/>
                  <w:sz w:val="22"/>
                  <w:lang w:val="en-AU"/>
                </w:rPr>
                <w:t>d. Sector Cutout 3  check bearing (from seaward)</w:t>
              </w:r>
            </w:ins>
          </w:p>
          <w:p w14:paraId="1F9A7310" w14:textId="77777777" w:rsidR="00072079" w:rsidRPr="00072079" w:rsidRDefault="00072079" w:rsidP="007B070B">
            <w:pPr>
              <w:pBdr>
                <w:bottom w:val="single" w:sz="12" w:space="1" w:color="auto"/>
              </w:pBdr>
              <w:autoSpaceDE w:val="0"/>
              <w:autoSpaceDN w:val="0"/>
              <w:adjustRightInd w:val="0"/>
              <w:spacing w:afterAutospacing="0" w:line="240" w:lineRule="auto"/>
              <w:rPr>
                <w:ins w:id="313" w:author="Peter Dobson" w:date="2016-10-12T17:35:00Z"/>
                <w:rFonts w:ascii="Calibri" w:hAnsi="Calibri" w:cs="Calibri"/>
                <w:bCs/>
                <w:color w:val="000000"/>
                <w:sz w:val="22"/>
                <w:lang w:val="en-AU"/>
              </w:rPr>
            </w:pPr>
          </w:p>
          <w:p w14:paraId="033CF0A0" w14:textId="77777777" w:rsidR="00072079" w:rsidRPr="00072079" w:rsidRDefault="00072079" w:rsidP="007B070B">
            <w:pPr>
              <w:pBdr>
                <w:bottom w:val="single" w:sz="12" w:space="1" w:color="auto"/>
              </w:pBdr>
              <w:autoSpaceDE w:val="0"/>
              <w:autoSpaceDN w:val="0"/>
              <w:adjustRightInd w:val="0"/>
              <w:spacing w:afterAutospacing="0" w:line="240" w:lineRule="auto"/>
              <w:rPr>
                <w:ins w:id="314" w:author="Peter Dobson" w:date="2016-10-12T17:35:00Z"/>
                <w:rFonts w:ascii="Calibri" w:hAnsi="Calibri" w:cs="Calibri"/>
                <w:bCs/>
                <w:color w:val="000000"/>
                <w:sz w:val="22"/>
                <w:lang w:val="en-AU"/>
              </w:rPr>
            </w:pPr>
          </w:p>
          <w:p w14:paraId="53E7EC5C" w14:textId="77777777" w:rsidR="00072079" w:rsidRPr="00072079" w:rsidRDefault="00072079" w:rsidP="007B070B">
            <w:pPr>
              <w:autoSpaceDE w:val="0"/>
              <w:autoSpaceDN w:val="0"/>
              <w:adjustRightInd w:val="0"/>
              <w:spacing w:afterAutospacing="0" w:line="240" w:lineRule="auto"/>
              <w:rPr>
                <w:ins w:id="315" w:author="Peter Dobson" w:date="2016-10-12T17:35:00Z"/>
                <w:rFonts w:ascii="Calibri" w:hAnsi="Calibri" w:cs="Calibri"/>
                <w:bCs/>
                <w:color w:val="000000"/>
                <w:sz w:val="22"/>
                <w:lang w:val="en-AU"/>
              </w:rPr>
            </w:pPr>
            <w:ins w:id="316" w:author="Peter Dobson" w:date="2016-10-12T17:35:00Z">
              <w:r w:rsidRPr="00072079">
                <w:rPr>
                  <w:rFonts w:ascii="Calibri" w:hAnsi="Calibri" w:cs="Calibri"/>
                  <w:bCs/>
                  <w:color w:val="000000"/>
                  <w:sz w:val="22"/>
                  <w:lang w:val="en-AU"/>
                </w:rPr>
                <w:t>Check angles on sector bearing plate for the third sector cut out. Do not adjust sector bearing plate.</w:t>
              </w:r>
            </w:ins>
          </w:p>
        </w:tc>
        <w:tc>
          <w:tcPr>
            <w:tcW w:w="756" w:type="pct"/>
          </w:tcPr>
          <w:p w14:paraId="03637525" w14:textId="77777777" w:rsidR="00072079" w:rsidRPr="00072079" w:rsidRDefault="00072079" w:rsidP="007B070B">
            <w:pPr>
              <w:autoSpaceDE w:val="0"/>
              <w:autoSpaceDN w:val="0"/>
              <w:adjustRightInd w:val="0"/>
              <w:spacing w:afterAutospacing="0" w:line="240" w:lineRule="auto"/>
              <w:rPr>
                <w:ins w:id="317" w:author="Peter Dobson" w:date="2016-10-12T17:35:00Z"/>
                <w:rFonts w:ascii="Calibri" w:hAnsi="Calibri" w:cs="Calibri"/>
                <w:bCs/>
                <w:color w:val="000000"/>
                <w:sz w:val="22"/>
                <w:lang w:val="en-AU"/>
              </w:rPr>
            </w:pPr>
            <w:ins w:id="318" w:author="Peter Dobson" w:date="2016-10-12T17:35:00Z">
              <w:r w:rsidRPr="00072079">
                <w:rPr>
                  <w:rFonts w:ascii="Calibri" w:hAnsi="Calibri" w:cs="Calibri"/>
                  <w:bCs/>
                  <w:color w:val="000000"/>
                  <w:sz w:val="22"/>
                  <w:lang w:val="en-AU"/>
                </w:rPr>
                <w:t>Sector cutout 3</w:t>
              </w:r>
            </w:ins>
          </w:p>
          <w:p w14:paraId="1991D041" w14:textId="77777777" w:rsidR="00072079" w:rsidRPr="00072079" w:rsidRDefault="00072079" w:rsidP="007B070B">
            <w:pPr>
              <w:autoSpaceDE w:val="0"/>
              <w:autoSpaceDN w:val="0"/>
              <w:adjustRightInd w:val="0"/>
              <w:spacing w:afterAutospacing="0" w:line="240" w:lineRule="auto"/>
              <w:rPr>
                <w:ins w:id="319" w:author="Peter Dobson" w:date="2016-10-12T17:35:00Z"/>
                <w:rFonts w:ascii="Calibri" w:hAnsi="Calibri" w:cs="Calibri"/>
                <w:bCs/>
                <w:color w:val="000000"/>
                <w:sz w:val="22"/>
                <w:lang w:val="en-AU"/>
              </w:rPr>
            </w:pPr>
            <w:ins w:id="320"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09EF0FDB" w14:textId="77777777" w:rsidR="00072079" w:rsidRPr="00072079" w:rsidRDefault="00072079" w:rsidP="007B070B">
            <w:pPr>
              <w:autoSpaceDE w:val="0"/>
              <w:autoSpaceDN w:val="0"/>
              <w:adjustRightInd w:val="0"/>
              <w:spacing w:afterAutospacing="0" w:line="240" w:lineRule="auto"/>
              <w:rPr>
                <w:ins w:id="321" w:author="Peter Dobson" w:date="2016-10-12T17:35:00Z"/>
                <w:rFonts w:ascii="Calibri" w:hAnsi="Calibri" w:cs="Calibri"/>
                <w:bCs/>
                <w:color w:val="000000"/>
                <w:sz w:val="22"/>
                <w:lang w:val="en-AU"/>
              </w:rPr>
            </w:pPr>
          </w:p>
          <w:p w14:paraId="333FE78D" w14:textId="77777777" w:rsidR="00072079" w:rsidRPr="00072079" w:rsidRDefault="00072079" w:rsidP="007B070B">
            <w:pPr>
              <w:pBdr>
                <w:bottom w:val="single" w:sz="12" w:space="1" w:color="auto"/>
              </w:pBdr>
              <w:autoSpaceDE w:val="0"/>
              <w:autoSpaceDN w:val="0"/>
              <w:adjustRightInd w:val="0"/>
              <w:spacing w:afterAutospacing="0" w:line="240" w:lineRule="auto"/>
              <w:rPr>
                <w:ins w:id="322" w:author="Peter Dobson" w:date="2016-10-12T17:35:00Z"/>
                <w:rFonts w:ascii="Calibri" w:hAnsi="Calibri" w:cs="Calibri"/>
                <w:bCs/>
                <w:color w:val="000000"/>
                <w:sz w:val="22"/>
                <w:lang w:val="en-AU"/>
              </w:rPr>
            </w:pPr>
          </w:p>
          <w:p w14:paraId="35A2DF65" w14:textId="77777777" w:rsidR="00072079" w:rsidRPr="00072079" w:rsidRDefault="00072079" w:rsidP="007B070B">
            <w:pPr>
              <w:autoSpaceDE w:val="0"/>
              <w:autoSpaceDN w:val="0"/>
              <w:adjustRightInd w:val="0"/>
              <w:spacing w:afterAutospacing="0" w:line="240" w:lineRule="auto"/>
              <w:rPr>
                <w:ins w:id="323" w:author="Peter Dobson" w:date="2016-10-12T17:35:00Z"/>
                <w:rFonts w:ascii="Calibri" w:hAnsi="Calibri" w:cs="Calibri"/>
                <w:bCs/>
                <w:color w:val="000000"/>
                <w:sz w:val="22"/>
                <w:lang w:val="en-AU"/>
              </w:rPr>
            </w:pPr>
            <w:ins w:id="324" w:author="Peter Dobson" w:date="2016-10-12T17:35:00Z">
              <w:r w:rsidRPr="00072079">
                <w:rPr>
                  <w:rFonts w:ascii="Calibri" w:hAnsi="Calibri" w:cs="Calibri"/>
                  <w:bCs/>
                  <w:color w:val="000000"/>
                  <w:sz w:val="22"/>
                  <w:lang w:val="en-AU"/>
                </w:rPr>
                <w:t>Sector cutout 3</w:t>
              </w:r>
            </w:ins>
          </w:p>
          <w:p w14:paraId="4460F0FF" w14:textId="77777777" w:rsidR="00072079" w:rsidRPr="00072079" w:rsidRDefault="00072079" w:rsidP="007B070B">
            <w:pPr>
              <w:autoSpaceDE w:val="0"/>
              <w:autoSpaceDN w:val="0"/>
              <w:adjustRightInd w:val="0"/>
              <w:spacing w:afterAutospacing="0" w:line="240" w:lineRule="auto"/>
              <w:rPr>
                <w:ins w:id="325" w:author="Peter Dobson" w:date="2016-10-12T17:35:00Z"/>
                <w:rFonts w:ascii="Calibri" w:hAnsi="Calibri" w:cs="Calibri"/>
                <w:bCs/>
                <w:color w:val="000000"/>
                <w:sz w:val="22"/>
                <w:lang w:val="en-AU"/>
              </w:rPr>
            </w:pPr>
            <w:ins w:id="326"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560A2F2B" w14:textId="77777777" w:rsidR="00072079" w:rsidRPr="00072079" w:rsidRDefault="00072079" w:rsidP="007B070B">
            <w:pPr>
              <w:autoSpaceDE w:val="0"/>
              <w:autoSpaceDN w:val="0"/>
              <w:adjustRightInd w:val="0"/>
              <w:spacing w:afterAutospacing="0" w:line="240" w:lineRule="auto"/>
              <w:rPr>
                <w:ins w:id="327" w:author="Peter Dobson" w:date="2016-10-12T17:35:00Z"/>
                <w:rFonts w:ascii="Calibri" w:hAnsi="Calibri" w:cs="Calibri"/>
                <w:bCs/>
                <w:color w:val="000000"/>
                <w:sz w:val="22"/>
                <w:lang w:val="en-AU"/>
              </w:rPr>
            </w:pPr>
          </w:p>
          <w:p w14:paraId="5FC057DD" w14:textId="77777777" w:rsidR="00072079" w:rsidRPr="00072079" w:rsidRDefault="00072079" w:rsidP="007B070B">
            <w:pPr>
              <w:pBdr>
                <w:bottom w:val="single" w:sz="12" w:space="1" w:color="auto"/>
              </w:pBdr>
              <w:autoSpaceDE w:val="0"/>
              <w:autoSpaceDN w:val="0"/>
              <w:adjustRightInd w:val="0"/>
              <w:spacing w:afterAutospacing="0" w:line="240" w:lineRule="auto"/>
              <w:rPr>
                <w:ins w:id="328" w:author="Peter Dobson" w:date="2016-10-12T17:35:00Z"/>
                <w:rFonts w:ascii="Calibri" w:hAnsi="Calibri" w:cs="Calibri"/>
                <w:bCs/>
                <w:color w:val="000000"/>
                <w:sz w:val="22"/>
                <w:lang w:val="en-AU"/>
              </w:rPr>
            </w:pPr>
          </w:p>
          <w:p w14:paraId="70F7B1EB" w14:textId="77777777" w:rsidR="00072079" w:rsidRPr="00072079" w:rsidRDefault="00072079" w:rsidP="007B070B">
            <w:pPr>
              <w:autoSpaceDE w:val="0"/>
              <w:autoSpaceDN w:val="0"/>
              <w:adjustRightInd w:val="0"/>
              <w:spacing w:afterAutospacing="0" w:line="240" w:lineRule="auto"/>
              <w:rPr>
                <w:ins w:id="329" w:author="Peter Dobson" w:date="2016-10-12T17:35:00Z"/>
                <w:rFonts w:ascii="Calibri" w:hAnsi="Calibri" w:cs="Calibri"/>
                <w:bCs/>
                <w:color w:val="000000"/>
                <w:sz w:val="22"/>
                <w:lang w:val="en-AU"/>
              </w:rPr>
            </w:pPr>
          </w:p>
        </w:tc>
        <w:tc>
          <w:tcPr>
            <w:tcW w:w="403" w:type="pct"/>
          </w:tcPr>
          <w:p w14:paraId="69716F24" w14:textId="77777777" w:rsidR="00072079" w:rsidRPr="00072079" w:rsidRDefault="00072079" w:rsidP="007B070B">
            <w:pPr>
              <w:autoSpaceDE w:val="0"/>
              <w:autoSpaceDN w:val="0"/>
              <w:adjustRightInd w:val="0"/>
              <w:spacing w:afterAutospacing="0" w:line="240" w:lineRule="auto"/>
              <w:rPr>
                <w:ins w:id="330" w:author="Peter Dobson" w:date="2016-10-12T17:35:00Z"/>
                <w:rFonts w:ascii="Calibri" w:hAnsi="Calibri" w:cs="Calibri"/>
                <w:bCs/>
                <w:color w:val="000000"/>
                <w:sz w:val="22"/>
                <w:lang w:val="en-AU"/>
              </w:rPr>
            </w:pPr>
            <w:ins w:id="331" w:author="Peter Dobson" w:date="2016-10-12T17:35:00Z">
              <w:r w:rsidRPr="00072079">
                <w:rPr>
                  <w:rFonts w:ascii="Calibri" w:hAnsi="Calibri" w:cs="Calibri"/>
                  <w:bCs/>
                  <w:color w:val="000000"/>
                  <w:sz w:val="22"/>
                  <w:lang w:val="en-AU"/>
                </w:rPr>
                <w:t>Sector matches ANS</w:t>
              </w:r>
            </w:ins>
          </w:p>
        </w:tc>
        <w:tc>
          <w:tcPr>
            <w:tcW w:w="1019" w:type="pct"/>
          </w:tcPr>
          <w:p w14:paraId="3FC1B223" w14:textId="77777777" w:rsidR="00072079" w:rsidRPr="00072079" w:rsidRDefault="00072079" w:rsidP="007B070B">
            <w:pPr>
              <w:autoSpaceDE w:val="0"/>
              <w:autoSpaceDN w:val="0"/>
              <w:adjustRightInd w:val="0"/>
              <w:spacing w:afterAutospacing="0" w:line="240" w:lineRule="auto"/>
              <w:rPr>
                <w:ins w:id="332" w:author="Peter Dobson" w:date="2016-10-12T17:35:00Z"/>
                <w:rFonts w:ascii="Calibri" w:hAnsi="Calibri" w:cs="Times-Bold"/>
                <w:bCs/>
                <w:color w:val="000000"/>
                <w:sz w:val="22"/>
                <w:lang w:val="en-AU"/>
              </w:rPr>
            </w:pPr>
          </w:p>
        </w:tc>
      </w:tr>
      <w:tr w:rsidR="00072079" w:rsidRPr="00072079" w14:paraId="36D3F53E" w14:textId="77777777" w:rsidTr="007B070B">
        <w:trPr>
          <w:trHeight w:val="597"/>
          <w:ins w:id="333" w:author="Peter Dobson" w:date="2016-10-12T17:35:00Z"/>
        </w:trPr>
        <w:tc>
          <w:tcPr>
            <w:tcW w:w="246" w:type="pct"/>
          </w:tcPr>
          <w:p w14:paraId="7D257A5E" w14:textId="77777777" w:rsidR="00072079" w:rsidRPr="00072079" w:rsidRDefault="00072079" w:rsidP="007B070B">
            <w:pPr>
              <w:autoSpaceDE w:val="0"/>
              <w:autoSpaceDN w:val="0"/>
              <w:adjustRightInd w:val="0"/>
              <w:spacing w:afterAutospacing="0" w:line="240" w:lineRule="auto"/>
              <w:rPr>
                <w:ins w:id="334" w:author="Peter Dobson" w:date="2016-10-12T17:35:00Z"/>
                <w:rFonts w:ascii="Calibri" w:hAnsi="Calibri" w:cs="Times-Bold"/>
                <w:b/>
                <w:bCs/>
                <w:color w:val="000000"/>
                <w:sz w:val="22"/>
                <w:lang w:val="en-AU"/>
              </w:rPr>
            </w:pPr>
            <w:ins w:id="335" w:author="Peter Dobson" w:date="2016-10-12T17:35:00Z">
              <w:r w:rsidRPr="00072079">
                <w:rPr>
                  <w:rFonts w:ascii="Calibri" w:hAnsi="Calibri" w:cs="Times-Bold"/>
                  <w:b/>
                  <w:bCs/>
                  <w:color w:val="000000"/>
                  <w:sz w:val="22"/>
                  <w:lang w:val="en-AU"/>
                </w:rPr>
                <w:t>5e</w:t>
              </w:r>
            </w:ins>
          </w:p>
        </w:tc>
        <w:tc>
          <w:tcPr>
            <w:tcW w:w="783" w:type="pct"/>
          </w:tcPr>
          <w:p w14:paraId="21D46462" w14:textId="77777777" w:rsidR="00072079" w:rsidRPr="00072079" w:rsidRDefault="00072079" w:rsidP="007B070B">
            <w:pPr>
              <w:autoSpaceDE w:val="0"/>
              <w:autoSpaceDN w:val="0"/>
              <w:adjustRightInd w:val="0"/>
              <w:spacing w:afterAutospacing="0" w:line="240" w:lineRule="auto"/>
              <w:rPr>
                <w:ins w:id="336" w:author="Peter Dobson" w:date="2016-10-12T17:35:00Z"/>
                <w:rFonts w:ascii="Calibri" w:hAnsi="Calibri" w:cs="Calibri"/>
                <w:bCs/>
                <w:color w:val="000000"/>
                <w:sz w:val="22"/>
                <w:lang w:val="en-AU"/>
              </w:rPr>
            </w:pPr>
          </w:p>
        </w:tc>
        <w:tc>
          <w:tcPr>
            <w:tcW w:w="1793" w:type="pct"/>
          </w:tcPr>
          <w:p w14:paraId="6C1BBD5E" w14:textId="77777777" w:rsidR="00072079" w:rsidRPr="00072079" w:rsidRDefault="00072079" w:rsidP="007B070B">
            <w:pPr>
              <w:autoSpaceDE w:val="0"/>
              <w:autoSpaceDN w:val="0"/>
              <w:adjustRightInd w:val="0"/>
              <w:spacing w:afterAutospacing="0" w:line="240" w:lineRule="auto"/>
              <w:rPr>
                <w:ins w:id="337" w:author="Peter Dobson" w:date="2016-10-12T17:35:00Z"/>
                <w:rFonts w:ascii="Calibri" w:hAnsi="Calibri" w:cs="Calibri"/>
                <w:bCs/>
                <w:color w:val="000000"/>
                <w:sz w:val="22"/>
                <w:lang w:val="en-AU"/>
              </w:rPr>
            </w:pPr>
            <w:ins w:id="338" w:author="Peter Dobson" w:date="2016-10-12T17:35:00Z">
              <w:r w:rsidRPr="00072079">
                <w:rPr>
                  <w:rFonts w:ascii="Calibri" w:hAnsi="Calibri" w:cs="Calibri"/>
                  <w:bCs/>
                  <w:color w:val="000000"/>
                  <w:sz w:val="22"/>
                  <w:lang w:val="en-AU"/>
                </w:rPr>
                <w:t>b. Sector Cutout 4  check bearing (from seaward)</w:t>
              </w:r>
            </w:ins>
          </w:p>
          <w:p w14:paraId="7F3CC112" w14:textId="77777777" w:rsidR="00072079" w:rsidRPr="00072079" w:rsidRDefault="00072079" w:rsidP="007B070B">
            <w:pPr>
              <w:pBdr>
                <w:bottom w:val="single" w:sz="12" w:space="1" w:color="auto"/>
              </w:pBdr>
              <w:autoSpaceDE w:val="0"/>
              <w:autoSpaceDN w:val="0"/>
              <w:adjustRightInd w:val="0"/>
              <w:spacing w:afterAutospacing="0" w:line="240" w:lineRule="auto"/>
              <w:rPr>
                <w:ins w:id="339" w:author="Peter Dobson" w:date="2016-10-12T17:35:00Z"/>
                <w:rFonts w:ascii="Calibri" w:hAnsi="Calibri" w:cs="Calibri"/>
                <w:bCs/>
                <w:color w:val="000000"/>
                <w:sz w:val="22"/>
                <w:lang w:val="en-AU"/>
              </w:rPr>
            </w:pPr>
          </w:p>
          <w:p w14:paraId="58C7CE8B" w14:textId="77777777" w:rsidR="00072079" w:rsidRPr="00072079" w:rsidRDefault="00072079" w:rsidP="007B070B">
            <w:pPr>
              <w:pBdr>
                <w:bottom w:val="single" w:sz="12" w:space="1" w:color="auto"/>
              </w:pBdr>
              <w:autoSpaceDE w:val="0"/>
              <w:autoSpaceDN w:val="0"/>
              <w:adjustRightInd w:val="0"/>
              <w:spacing w:afterAutospacing="0" w:line="240" w:lineRule="auto"/>
              <w:rPr>
                <w:ins w:id="340" w:author="Peter Dobson" w:date="2016-10-12T17:35:00Z"/>
                <w:rFonts w:ascii="Calibri" w:hAnsi="Calibri" w:cs="Calibri"/>
                <w:bCs/>
                <w:color w:val="000000"/>
                <w:sz w:val="22"/>
                <w:lang w:val="en-AU"/>
              </w:rPr>
            </w:pPr>
          </w:p>
          <w:p w14:paraId="044B7FD8" w14:textId="77777777" w:rsidR="00072079" w:rsidRPr="00072079" w:rsidRDefault="00072079" w:rsidP="007B070B">
            <w:pPr>
              <w:autoSpaceDE w:val="0"/>
              <w:autoSpaceDN w:val="0"/>
              <w:adjustRightInd w:val="0"/>
              <w:spacing w:afterAutospacing="0" w:line="240" w:lineRule="auto"/>
              <w:rPr>
                <w:ins w:id="341" w:author="Peter Dobson" w:date="2016-10-12T17:35:00Z"/>
                <w:rFonts w:ascii="Calibri" w:hAnsi="Calibri" w:cs="Calibri"/>
                <w:bCs/>
                <w:color w:val="000000"/>
                <w:sz w:val="22"/>
                <w:lang w:val="en-AU"/>
              </w:rPr>
            </w:pPr>
            <w:ins w:id="342" w:author="Peter Dobson" w:date="2016-10-12T17:35:00Z">
              <w:r w:rsidRPr="00072079">
                <w:rPr>
                  <w:rFonts w:ascii="Calibri" w:hAnsi="Calibri" w:cs="Calibri"/>
                  <w:bCs/>
                  <w:color w:val="000000"/>
                  <w:sz w:val="22"/>
                  <w:lang w:val="en-AU"/>
                </w:rPr>
                <w:t>Check angles on sector bearing plate for the fourth sector cut out. Do not adjust sector bearing plate.</w:t>
              </w:r>
            </w:ins>
          </w:p>
        </w:tc>
        <w:tc>
          <w:tcPr>
            <w:tcW w:w="756" w:type="pct"/>
          </w:tcPr>
          <w:p w14:paraId="5F7430AC" w14:textId="77777777" w:rsidR="00072079" w:rsidRPr="00072079" w:rsidRDefault="00072079" w:rsidP="007B070B">
            <w:pPr>
              <w:autoSpaceDE w:val="0"/>
              <w:autoSpaceDN w:val="0"/>
              <w:adjustRightInd w:val="0"/>
              <w:spacing w:afterAutospacing="0" w:line="240" w:lineRule="auto"/>
              <w:rPr>
                <w:ins w:id="343" w:author="Peter Dobson" w:date="2016-10-12T17:35:00Z"/>
                <w:rFonts w:ascii="Calibri" w:hAnsi="Calibri" w:cs="Calibri"/>
                <w:bCs/>
                <w:color w:val="000000"/>
                <w:sz w:val="22"/>
                <w:lang w:val="en-AU"/>
              </w:rPr>
            </w:pPr>
            <w:ins w:id="344" w:author="Peter Dobson" w:date="2016-10-12T17:35:00Z">
              <w:r w:rsidRPr="00072079">
                <w:rPr>
                  <w:rFonts w:ascii="Calibri" w:hAnsi="Calibri" w:cs="Calibri"/>
                  <w:bCs/>
                  <w:color w:val="000000"/>
                  <w:sz w:val="22"/>
                  <w:lang w:val="en-AU"/>
                </w:rPr>
                <w:t>Sector cutout 4</w:t>
              </w:r>
            </w:ins>
          </w:p>
          <w:p w14:paraId="077C20F6" w14:textId="77777777" w:rsidR="00072079" w:rsidRPr="00072079" w:rsidRDefault="00072079" w:rsidP="007B070B">
            <w:pPr>
              <w:autoSpaceDE w:val="0"/>
              <w:autoSpaceDN w:val="0"/>
              <w:adjustRightInd w:val="0"/>
              <w:spacing w:afterAutospacing="0" w:line="240" w:lineRule="auto"/>
              <w:rPr>
                <w:ins w:id="345" w:author="Peter Dobson" w:date="2016-10-12T17:35:00Z"/>
                <w:rFonts w:ascii="Calibri" w:hAnsi="Calibri" w:cs="Calibri"/>
                <w:bCs/>
                <w:color w:val="000000"/>
                <w:sz w:val="22"/>
                <w:lang w:val="en-AU"/>
              </w:rPr>
            </w:pPr>
            <w:ins w:id="346"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4009351D" w14:textId="77777777" w:rsidR="00072079" w:rsidRPr="00072079" w:rsidRDefault="00072079" w:rsidP="007B070B">
            <w:pPr>
              <w:autoSpaceDE w:val="0"/>
              <w:autoSpaceDN w:val="0"/>
              <w:adjustRightInd w:val="0"/>
              <w:spacing w:afterAutospacing="0" w:line="240" w:lineRule="auto"/>
              <w:rPr>
                <w:ins w:id="347" w:author="Peter Dobson" w:date="2016-10-12T17:35:00Z"/>
                <w:rFonts w:ascii="Calibri" w:hAnsi="Calibri" w:cs="Calibri"/>
                <w:bCs/>
                <w:color w:val="000000"/>
                <w:sz w:val="22"/>
                <w:lang w:val="en-AU"/>
              </w:rPr>
            </w:pPr>
          </w:p>
          <w:p w14:paraId="3C4778C5" w14:textId="77777777" w:rsidR="00072079" w:rsidRPr="00072079" w:rsidRDefault="00072079" w:rsidP="007B070B">
            <w:pPr>
              <w:pBdr>
                <w:bottom w:val="single" w:sz="12" w:space="1" w:color="auto"/>
              </w:pBdr>
              <w:autoSpaceDE w:val="0"/>
              <w:autoSpaceDN w:val="0"/>
              <w:adjustRightInd w:val="0"/>
              <w:spacing w:afterAutospacing="0" w:line="240" w:lineRule="auto"/>
              <w:rPr>
                <w:ins w:id="348" w:author="Peter Dobson" w:date="2016-10-12T17:35:00Z"/>
                <w:rFonts w:ascii="Calibri" w:hAnsi="Calibri" w:cs="Calibri"/>
                <w:bCs/>
                <w:color w:val="000000"/>
                <w:sz w:val="22"/>
                <w:lang w:val="en-AU"/>
              </w:rPr>
            </w:pPr>
          </w:p>
          <w:p w14:paraId="1CF0F23D" w14:textId="77777777" w:rsidR="00072079" w:rsidRPr="00072079" w:rsidRDefault="00072079" w:rsidP="007B070B">
            <w:pPr>
              <w:autoSpaceDE w:val="0"/>
              <w:autoSpaceDN w:val="0"/>
              <w:adjustRightInd w:val="0"/>
              <w:spacing w:afterAutospacing="0" w:line="240" w:lineRule="auto"/>
              <w:rPr>
                <w:ins w:id="349" w:author="Peter Dobson" w:date="2016-10-12T17:35:00Z"/>
                <w:rFonts w:ascii="Calibri" w:hAnsi="Calibri" w:cs="Calibri"/>
                <w:bCs/>
                <w:color w:val="000000"/>
                <w:sz w:val="22"/>
                <w:lang w:val="en-AU"/>
              </w:rPr>
            </w:pPr>
            <w:ins w:id="350" w:author="Peter Dobson" w:date="2016-10-12T17:35:00Z">
              <w:r w:rsidRPr="00072079">
                <w:rPr>
                  <w:rFonts w:ascii="Calibri" w:hAnsi="Calibri" w:cs="Calibri"/>
                  <w:bCs/>
                  <w:color w:val="000000"/>
                  <w:sz w:val="22"/>
                  <w:lang w:val="en-AU"/>
                </w:rPr>
                <w:t>Sector cutout 4</w:t>
              </w:r>
            </w:ins>
          </w:p>
          <w:p w14:paraId="6289CB60" w14:textId="77777777" w:rsidR="00072079" w:rsidRPr="00072079" w:rsidRDefault="00072079" w:rsidP="007B070B">
            <w:pPr>
              <w:autoSpaceDE w:val="0"/>
              <w:autoSpaceDN w:val="0"/>
              <w:adjustRightInd w:val="0"/>
              <w:spacing w:afterAutospacing="0" w:line="240" w:lineRule="auto"/>
              <w:rPr>
                <w:ins w:id="351" w:author="Peter Dobson" w:date="2016-10-12T17:35:00Z"/>
                <w:rFonts w:ascii="Calibri" w:hAnsi="Calibri" w:cs="Calibri"/>
                <w:bCs/>
                <w:color w:val="000000"/>
                <w:sz w:val="22"/>
                <w:lang w:val="en-AU"/>
              </w:rPr>
            </w:pPr>
            <w:ins w:id="352"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5B4C0B13" w14:textId="77777777" w:rsidR="00072079" w:rsidRPr="00072079" w:rsidRDefault="00072079" w:rsidP="007B070B">
            <w:pPr>
              <w:autoSpaceDE w:val="0"/>
              <w:autoSpaceDN w:val="0"/>
              <w:adjustRightInd w:val="0"/>
              <w:spacing w:afterAutospacing="0" w:line="240" w:lineRule="auto"/>
              <w:rPr>
                <w:ins w:id="353" w:author="Peter Dobson" w:date="2016-10-12T17:35:00Z"/>
                <w:rFonts w:ascii="Calibri" w:hAnsi="Calibri" w:cs="Calibri"/>
                <w:bCs/>
                <w:color w:val="000000"/>
                <w:sz w:val="22"/>
                <w:lang w:val="en-AU"/>
              </w:rPr>
            </w:pPr>
          </w:p>
          <w:p w14:paraId="0F51B2A5" w14:textId="77777777" w:rsidR="00072079" w:rsidRPr="00072079" w:rsidRDefault="00072079" w:rsidP="007B070B">
            <w:pPr>
              <w:pBdr>
                <w:bottom w:val="single" w:sz="12" w:space="1" w:color="auto"/>
              </w:pBdr>
              <w:autoSpaceDE w:val="0"/>
              <w:autoSpaceDN w:val="0"/>
              <w:adjustRightInd w:val="0"/>
              <w:spacing w:afterAutospacing="0" w:line="240" w:lineRule="auto"/>
              <w:rPr>
                <w:ins w:id="354" w:author="Peter Dobson" w:date="2016-10-12T17:35:00Z"/>
                <w:rFonts w:ascii="Calibri" w:hAnsi="Calibri" w:cs="Calibri"/>
                <w:bCs/>
                <w:color w:val="000000"/>
                <w:sz w:val="22"/>
                <w:lang w:val="en-AU"/>
              </w:rPr>
            </w:pPr>
          </w:p>
          <w:p w14:paraId="4C3F1625" w14:textId="77777777" w:rsidR="00072079" w:rsidRPr="00072079" w:rsidRDefault="00072079" w:rsidP="007B070B">
            <w:pPr>
              <w:autoSpaceDE w:val="0"/>
              <w:autoSpaceDN w:val="0"/>
              <w:adjustRightInd w:val="0"/>
              <w:spacing w:afterAutospacing="0" w:line="240" w:lineRule="auto"/>
              <w:rPr>
                <w:ins w:id="355" w:author="Peter Dobson" w:date="2016-10-12T17:35:00Z"/>
                <w:rFonts w:ascii="Calibri" w:hAnsi="Calibri" w:cs="Calibri"/>
                <w:bCs/>
                <w:color w:val="000000"/>
                <w:sz w:val="22"/>
                <w:lang w:val="en-AU"/>
              </w:rPr>
            </w:pPr>
          </w:p>
        </w:tc>
        <w:tc>
          <w:tcPr>
            <w:tcW w:w="403" w:type="pct"/>
          </w:tcPr>
          <w:p w14:paraId="2B4157BE" w14:textId="77777777" w:rsidR="00072079" w:rsidRPr="00072079" w:rsidRDefault="00072079" w:rsidP="007B070B">
            <w:pPr>
              <w:autoSpaceDE w:val="0"/>
              <w:autoSpaceDN w:val="0"/>
              <w:adjustRightInd w:val="0"/>
              <w:spacing w:afterAutospacing="0" w:line="240" w:lineRule="auto"/>
              <w:rPr>
                <w:ins w:id="356" w:author="Peter Dobson" w:date="2016-10-12T17:35:00Z"/>
                <w:rFonts w:ascii="Calibri" w:hAnsi="Calibri" w:cs="Calibri"/>
                <w:bCs/>
                <w:color w:val="000000"/>
                <w:sz w:val="22"/>
                <w:lang w:val="en-AU"/>
              </w:rPr>
            </w:pPr>
            <w:ins w:id="357" w:author="Peter Dobson" w:date="2016-10-12T17:35:00Z">
              <w:r w:rsidRPr="00072079">
                <w:rPr>
                  <w:rFonts w:ascii="Calibri" w:hAnsi="Calibri" w:cs="Calibri"/>
                  <w:bCs/>
                  <w:color w:val="000000"/>
                  <w:sz w:val="22"/>
                  <w:lang w:val="en-AU"/>
                </w:rPr>
                <w:t>Sector matches ANS</w:t>
              </w:r>
            </w:ins>
          </w:p>
        </w:tc>
        <w:tc>
          <w:tcPr>
            <w:tcW w:w="1019" w:type="pct"/>
          </w:tcPr>
          <w:p w14:paraId="04CFE6C0" w14:textId="77777777" w:rsidR="00072079" w:rsidRPr="00072079" w:rsidRDefault="00072079" w:rsidP="007B070B">
            <w:pPr>
              <w:autoSpaceDE w:val="0"/>
              <w:autoSpaceDN w:val="0"/>
              <w:adjustRightInd w:val="0"/>
              <w:spacing w:afterAutospacing="0" w:line="240" w:lineRule="auto"/>
              <w:rPr>
                <w:ins w:id="358" w:author="Peter Dobson" w:date="2016-10-12T17:35:00Z"/>
                <w:rFonts w:ascii="Calibri" w:hAnsi="Calibri" w:cs="Times-Bold"/>
                <w:bCs/>
                <w:color w:val="000000"/>
                <w:sz w:val="22"/>
                <w:lang w:val="en-AU"/>
              </w:rPr>
            </w:pPr>
          </w:p>
        </w:tc>
      </w:tr>
      <w:tr w:rsidR="00072079" w:rsidRPr="00072079" w14:paraId="5D3FAA41" w14:textId="77777777" w:rsidTr="007B070B">
        <w:trPr>
          <w:cantSplit/>
          <w:trHeight w:val="784"/>
          <w:ins w:id="359" w:author="Peter Dobson" w:date="2016-10-12T17:35:00Z"/>
        </w:trPr>
        <w:tc>
          <w:tcPr>
            <w:tcW w:w="246" w:type="pct"/>
          </w:tcPr>
          <w:p w14:paraId="7C742CC7" w14:textId="77777777" w:rsidR="00072079" w:rsidRPr="00072079" w:rsidRDefault="00072079" w:rsidP="00072079">
            <w:pPr>
              <w:autoSpaceDE w:val="0"/>
              <w:autoSpaceDN w:val="0"/>
              <w:adjustRightInd w:val="0"/>
              <w:spacing w:afterAutospacing="0" w:line="240" w:lineRule="auto"/>
              <w:rPr>
                <w:ins w:id="360" w:author="Peter Dobson" w:date="2016-10-12T17:35:00Z"/>
                <w:rFonts w:ascii="Calibri" w:hAnsi="Calibri" w:cs="Times-Bold"/>
                <w:b/>
                <w:bCs/>
                <w:color w:val="000000"/>
                <w:sz w:val="22"/>
                <w:lang w:val="en-AU"/>
              </w:rPr>
            </w:pPr>
            <w:ins w:id="361" w:author="Peter Dobson" w:date="2016-10-12T17:35:00Z">
              <w:r w:rsidRPr="00072079">
                <w:rPr>
                  <w:rFonts w:ascii="Calibri" w:hAnsi="Calibri" w:cs="Times-Bold"/>
                  <w:b/>
                  <w:bCs/>
                  <w:color w:val="000000"/>
                  <w:sz w:val="22"/>
                  <w:lang w:val="en-AU"/>
                </w:rPr>
                <w:lastRenderedPageBreak/>
                <w:t>6</w:t>
              </w:r>
            </w:ins>
          </w:p>
        </w:tc>
        <w:tc>
          <w:tcPr>
            <w:tcW w:w="783" w:type="pct"/>
          </w:tcPr>
          <w:p w14:paraId="0FE6C5A8" w14:textId="77777777" w:rsidR="00072079" w:rsidRPr="00072079" w:rsidRDefault="00072079" w:rsidP="00072079">
            <w:pPr>
              <w:spacing w:afterAutospacing="0" w:line="240" w:lineRule="auto"/>
              <w:rPr>
                <w:ins w:id="362" w:author="Peter Dobson" w:date="2016-10-12T17:35:00Z"/>
                <w:rFonts w:ascii="Calibri" w:hAnsi="Calibri"/>
                <w:sz w:val="22"/>
                <w:lang w:val="en-AU"/>
              </w:rPr>
            </w:pPr>
            <w:ins w:id="363" w:author="Peter Dobson" w:date="2016-10-12T17:35:00Z">
              <w:r w:rsidRPr="00072079">
                <w:rPr>
                  <w:rFonts w:ascii="Calibri" w:hAnsi="Calibri"/>
                  <w:sz w:val="22"/>
                  <w:lang w:val="en-AU"/>
                </w:rPr>
                <w:t>Confirmation Sectors match ANS</w:t>
              </w:r>
            </w:ins>
          </w:p>
          <w:p w14:paraId="23397F25" w14:textId="77777777" w:rsidR="00072079" w:rsidRPr="00072079" w:rsidRDefault="00072079" w:rsidP="00072079">
            <w:pPr>
              <w:autoSpaceDE w:val="0"/>
              <w:autoSpaceDN w:val="0"/>
              <w:adjustRightInd w:val="0"/>
              <w:spacing w:afterAutospacing="0" w:line="240" w:lineRule="auto"/>
              <w:rPr>
                <w:ins w:id="364" w:author="Peter Dobson" w:date="2016-10-12T17:35:00Z"/>
                <w:rFonts w:ascii="Calibri" w:hAnsi="Calibri" w:cs="Times-Bold"/>
                <w:b/>
                <w:bCs/>
                <w:color w:val="000000"/>
                <w:sz w:val="22"/>
                <w:lang w:val="en-AU"/>
              </w:rPr>
            </w:pPr>
          </w:p>
        </w:tc>
        <w:tc>
          <w:tcPr>
            <w:tcW w:w="1793" w:type="pct"/>
          </w:tcPr>
          <w:p w14:paraId="6FCF825C" w14:textId="77777777" w:rsidR="00072079" w:rsidRPr="00072079" w:rsidRDefault="00072079" w:rsidP="00072079">
            <w:pPr>
              <w:spacing w:afterAutospacing="0" w:line="240" w:lineRule="auto"/>
              <w:rPr>
                <w:ins w:id="365" w:author="Peter Dobson" w:date="2016-10-12T17:35:00Z"/>
                <w:rFonts w:ascii="Calibri" w:hAnsi="Calibri" w:cs="Times-Bold"/>
                <w:b/>
                <w:bCs/>
                <w:color w:val="000000"/>
                <w:sz w:val="22"/>
                <w:lang w:val="en-AU"/>
              </w:rPr>
            </w:pPr>
            <w:ins w:id="366" w:author="Peter Dobson" w:date="2016-10-12T17:35:00Z">
              <w:r w:rsidRPr="00072079">
                <w:rPr>
                  <w:rFonts w:ascii="Calibri" w:hAnsi="Calibri" w:cs="Arial"/>
                  <w:sz w:val="22"/>
                  <w:lang w:val="en-AU"/>
                </w:rPr>
                <w:t>Check sector angles match ANS attached</w:t>
              </w:r>
            </w:ins>
          </w:p>
        </w:tc>
        <w:tc>
          <w:tcPr>
            <w:tcW w:w="756" w:type="pct"/>
          </w:tcPr>
          <w:p w14:paraId="06C8EE0C" w14:textId="77777777" w:rsidR="00072079" w:rsidRPr="00072079" w:rsidRDefault="00072079" w:rsidP="00072079">
            <w:pPr>
              <w:autoSpaceDE w:val="0"/>
              <w:autoSpaceDN w:val="0"/>
              <w:adjustRightInd w:val="0"/>
              <w:spacing w:afterAutospacing="0" w:line="240" w:lineRule="auto"/>
              <w:rPr>
                <w:ins w:id="367" w:author="Peter Dobson" w:date="2016-10-12T17:35:00Z"/>
                <w:rFonts w:ascii="Calibri" w:hAnsi="Calibri" w:cs="Calibri"/>
                <w:bCs/>
                <w:color w:val="000000"/>
                <w:sz w:val="22"/>
                <w:lang w:val="en-AU"/>
              </w:rPr>
            </w:pPr>
            <w:ins w:id="368" w:author="Peter Dobson" w:date="2016-10-12T17:35:00Z">
              <w:r w:rsidRPr="00072079">
                <w:rPr>
                  <w:rFonts w:ascii="Calibri" w:hAnsi="Calibri" w:cs="Calibri"/>
                  <w:bCs/>
                  <w:color w:val="000000"/>
                  <w:sz w:val="22"/>
                  <w:lang w:val="en-AU"/>
                </w:rPr>
                <w:t xml:space="preserve">Sector match ANS </w:t>
              </w:r>
            </w:ins>
          </w:p>
        </w:tc>
        <w:tc>
          <w:tcPr>
            <w:tcW w:w="403" w:type="pct"/>
          </w:tcPr>
          <w:p w14:paraId="6561081E" w14:textId="77777777" w:rsidR="00072079" w:rsidRPr="00072079" w:rsidRDefault="00072079" w:rsidP="00072079">
            <w:pPr>
              <w:autoSpaceDE w:val="0"/>
              <w:autoSpaceDN w:val="0"/>
              <w:adjustRightInd w:val="0"/>
              <w:spacing w:afterAutospacing="0" w:line="240" w:lineRule="auto"/>
              <w:rPr>
                <w:ins w:id="369" w:author="Peter Dobson" w:date="2016-10-12T17:35:00Z"/>
                <w:rFonts w:ascii="Calibri" w:hAnsi="Calibri" w:cs="Calibri"/>
                <w:bCs/>
                <w:color w:val="000000"/>
                <w:sz w:val="22"/>
                <w:lang w:val="en-AU"/>
              </w:rPr>
            </w:pPr>
            <w:ins w:id="370" w:author="Peter Dobson" w:date="2016-10-12T17:35:00Z">
              <w:r w:rsidRPr="00072079">
                <w:rPr>
                  <w:rFonts w:ascii="Calibri" w:hAnsi="Calibri" w:cs="Calibri"/>
                  <w:bCs/>
                  <w:color w:val="000000"/>
                  <w:sz w:val="22"/>
                  <w:lang w:val="en-AU"/>
                </w:rPr>
                <w:t>Yes/No</w:t>
              </w:r>
            </w:ins>
          </w:p>
        </w:tc>
        <w:tc>
          <w:tcPr>
            <w:tcW w:w="1019" w:type="pct"/>
          </w:tcPr>
          <w:p w14:paraId="568144DC" w14:textId="77777777" w:rsidR="00072079" w:rsidRPr="00072079" w:rsidRDefault="00072079" w:rsidP="00072079">
            <w:pPr>
              <w:autoSpaceDE w:val="0"/>
              <w:autoSpaceDN w:val="0"/>
              <w:adjustRightInd w:val="0"/>
              <w:spacing w:afterAutospacing="0" w:line="240" w:lineRule="auto"/>
              <w:rPr>
                <w:ins w:id="371" w:author="Peter Dobson" w:date="2016-10-12T17:35:00Z"/>
                <w:rFonts w:ascii="Calibri" w:hAnsi="Calibri" w:cs="Times-Bold"/>
                <w:bCs/>
                <w:color w:val="000000"/>
                <w:sz w:val="22"/>
                <w:lang w:val="en-AU"/>
              </w:rPr>
            </w:pPr>
            <w:ins w:id="372" w:author="Peter Dobson" w:date="2016-10-12T17:35:00Z">
              <w:r w:rsidRPr="00072079">
                <w:rPr>
                  <w:rFonts w:ascii="Calibri" w:hAnsi="Calibri" w:cs="Times-Bold"/>
                  <w:bCs/>
                  <w:color w:val="000000"/>
                  <w:sz w:val="22"/>
                  <w:lang w:val="en-AU"/>
                </w:rPr>
                <w:t>If Yes – proceed to 7</w:t>
              </w:r>
            </w:ins>
          </w:p>
          <w:p w14:paraId="383B7D38" w14:textId="77777777" w:rsidR="00072079" w:rsidRPr="00072079" w:rsidRDefault="00072079" w:rsidP="00072079">
            <w:pPr>
              <w:autoSpaceDE w:val="0"/>
              <w:autoSpaceDN w:val="0"/>
              <w:adjustRightInd w:val="0"/>
              <w:spacing w:afterAutospacing="0" w:line="240" w:lineRule="auto"/>
              <w:rPr>
                <w:ins w:id="373" w:author="Peter Dobson" w:date="2016-10-12T17:35:00Z"/>
                <w:rFonts w:ascii="Calibri" w:hAnsi="Calibri" w:cs="Times-Bold"/>
                <w:bCs/>
                <w:color w:val="000000"/>
                <w:sz w:val="22"/>
                <w:lang w:val="en-AU"/>
              </w:rPr>
            </w:pPr>
            <w:ins w:id="374" w:author="Peter Dobson" w:date="2016-10-12T17:35:00Z">
              <w:r w:rsidRPr="00072079">
                <w:rPr>
                  <w:rFonts w:ascii="Calibri" w:hAnsi="Calibri" w:cs="Times-Bold"/>
                  <w:bCs/>
                  <w:color w:val="000000"/>
                  <w:sz w:val="22"/>
                  <w:lang w:val="en-AU"/>
                </w:rPr>
                <w:t>If No – recheck sectors and if still wrong quarantine the light and contact supplier</w:t>
              </w:r>
            </w:ins>
          </w:p>
        </w:tc>
      </w:tr>
      <w:tr w:rsidR="00072079" w:rsidRPr="00072079" w14:paraId="3F191E6D" w14:textId="77777777" w:rsidTr="007B070B">
        <w:trPr>
          <w:trHeight w:val="698"/>
          <w:ins w:id="375" w:author="Peter Dobson" w:date="2016-10-12T17:35:00Z"/>
        </w:trPr>
        <w:tc>
          <w:tcPr>
            <w:tcW w:w="246" w:type="pct"/>
          </w:tcPr>
          <w:p w14:paraId="6E736271" w14:textId="77777777" w:rsidR="00072079" w:rsidRPr="00072079" w:rsidRDefault="00072079" w:rsidP="00072079">
            <w:pPr>
              <w:autoSpaceDE w:val="0"/>
              <w:autoSpaceDN w:val="0"/>
              <w:adjustRightInd w:val="0"/>
              <w:spacing w:afterAutospacing="0" w:line="240" w:lineRule="auto"/>
              <w:rPr>
                <w:ins w:id="376" w:author="Peter Dobson" w:date="2016-10-12T17:35:00Z"/>
                <w:rFonts w:ascii="Calibri" w:hAnsi="Calibri" w:cs="Times-Bold"/>
                <w:b/>
                <w:bCs/>
                <w:color w:val="000000"/>
                <w:sz w:val="22"/>
                <w:lang w:val="en-AU"/>
              </w:rPr>
            </w:pPr>
            <w:ins w:id="377" w:author="Peter Dobson" w:date="2016-10-12T17:35:00Z">
              <w:r w:rsidRPr="00072079">
                <w:rPr>
                  <w:rFonts w:ascii="Calibri" w:hAnsi="Calibri" w:cs="Times-Bold"/>
                  <w:b/>
                  <w:bCs/>
                  <w:color w:val="000000"/>
                  <w:sz w:val="22"/>
                  <w:lang w:val="en-AU"/>
                </w:rPr>
                <w:t>7</w:t>
              </w:r>
            </w:ins>
          </w:p>
        </w:tc>
        <w:tc>
          <w:tcPr>
            <w:tcW w:w="783" w:type="pct"/>
          </w:tcPr>
          <w:p w14:paraId="5B94794B" w14:textId="77777777" w:rsidR="00072079" w:rsidRPr="00072079" w:rsidRDefault="00072079" w:rsidP="00072079">
            <w:pPr>
              <w:autoSpaceDE w:val="0"/>
              <w:autoSpaceDN w:val="0"/>
              <w:adjustRightInd w:val="0"/>
              <w:spacing w:afterAutospacing="0" w:line="240" w:lineRule="auto"/>
              <w:rPr>
                <w:ins w:id="378" w:author="Peter Dobson" w:date="2016-10-12T17:35:00Z"/>
                <w:rFonts w:ascii="Calibri" w:hAnsi="Calibri" w:cs="Calibri"/>
                <w:bCs/>
                <w:color w:val="000000"/>
                <w:sz w:val="22"/>
                <w:lang w:val="en-AU"/>
              </w:rPr>
            </w:pPr>
            <w:ins w:id="379" w:author="Peter Dobson" w:date="2016-10-12T17:35:00Z">
              <w:r w:rsidRPr="00072079">
                <w:rPr>
                  <w:rFonts w:ascii="Calibri" w:hAnsi="Calibri" w:cs="Calibri"/>
                  <w:bCs/>
                  <w:color w:val="000000"/>
                  <w:sz w:val="22"/>
                  <w:lang w:val="en-AU"/>
                </w:rPr>
                <w:t>Record Intensity Setting</w:t>
              </w:r>
            </w:ins>
          </w:p>
        </w:tc>
        <w:tc>
          <w:tcPr>
            <w:tcW w:w="1793" w:type="pct"/>
          </w:tcPr>
          <w:p w14:paraId="69FE0FFB" w14:textId="77777777" w:rsidR="00072079" w:rsidRPr="00072079" w:rsidRDefault="00072079" w:rsidP="00072079">
            <w:pPr>
              <w:autoSpaceDE w:val="0"/>
              <w:autoSpaceDN w:val="0"/>
              <w:adjustRightInd w:val="0"/>
              <w:spacing w:afterAutospacing="0" w:line="240" w:lineRule="auto"/>
              <w:rPr>
                <w:ins w:id="380" w:author="Peter Dobson" w:date="2016-10-12T17:35:00Z"/>
                <w:rFonts w:ascii="Calibri" w:hAnsi="Calibri" w:cs="Calibri"/>
                <w:bCs/>
                <w:color w:val="000000"/>
                <w:sz w:val="22"/>
                <w:lang w:val="en-AU"/>
              </w:rPr>
            </w:pPr>
            <w:ins w:id="381" w:author="Peter Dobson" w:date="2016-10-12T17:35:00Z">
              <w:r w:rsidRPr="00072079">
                <w:rPr>
                  <w:rFonts w:ascii="Calibri" w:hAnsi="Calibri" w:cs="Calibri"/>
                  <w:bCs/>
                  <w:color w:val="000000"/>
                  <w:sz w:val="22"/>
                  <w:lang w:val="en-AU"/>
                </w:rPr>
                <w:t>Read and Record Intensity setting. (No setting available to confirm against for new installations)</w:t>
              </w:r>
            </w:ins>
          </w:p>
        </w:tc>
        <w:tc>
          <w:tcPr>
            <w:tcW w:w="756" w:type="pct"/>
          </w:tcPr>
          <w:p w14:paraId="52B7F2F0" w14:textId="77777777" w:rsidR="00072079" w:rsidRPr="00072079" w:rsidRDefault="00072079" w:rsidP="00072079">
            <w:pPr>
              <w:autoSpaceDE w:val="0"/>
              <w:autoSpaceDN w:val="0"/>
              <w:adjustRightInd w:val="0"/>
              <w:spacing w:afterAutospacing="0" w:line="240" w:lineRule="auto"/>
              <w:rPr>
                <w:ins w:id="382" w:author="Peter Dobson" w:date="2016-10-12T17:35:00Z"/>
                <w:rFonts w:ascii="Calibri" w:hAnsi="Calibri" w:cs="Calibri"/>
                <w:bCs/>
                <w:color w:val="000000"/>
                <w:sz w:val="22"/>
                <w:lang w:val="en-AU"/>
              </w:rPr>
            </w:pPr>
            <w:ins w:id="383" w:author="Peter Dobson" w:date="2016-10-12T17:35:00Z">
              <w:r w:rsidRPr="00072079">
                <w:rPr>
                  <w:rFonts w:ascii="Calibri" w:hAnsi="Calibri" w:cs="Calibri"/>
                  <w:bCs/>
                  <w:color w:val="000000"/>
                  <w:sz w:val="22"/>
                  <w:lang w:val="en-AU"/>
                </w:rPr>
                <w:t>Intensity setting recorded.</w:t>
              </w:r>
            </w:ins>
          </w:p>
        </w:tc>
        <w:tc>
          <w:tcPr>
            <w:tcW w:w="403" w:type="pct"/>
          </w:tcPr>
          <w:p w14:paraId="75EFCA75" w14:textId="77777777" w:rsidR="00072079" w:rsidRPr="00072079" w:rsidRDefault="00072079" w:rsidP="00072079">
            <w:pPr>
              <w:pBdr>
                <w:bottom w:val="single" w:sz="12" w:space="1" w:color="auto"/>
              </w:pBdr>
              <w:autoSpaceDE w:val="0"/>
              <w:autoSpaceDN w:val="0"/>
              <w:adjustRightInd w:val="0"/>
              <w:spacing w:afterAutospacing="0" w:line="240" w:lineRule="auto"/>
              <w:rPr>
                <w:ins w:id="384" w:author="Peter Dobson" w:date="2016-10-12T17:35:00Z"/>
                <w:rFonts w:ascii="Calibri" w:hAnsi="Calibri" w:cs="Calibri"/>
                <w:bCs/>
                <w:color w:val="000000"/>
                <w:sz w:val="22"/>
                <w:lang w:val="en-AU"/>
              </w:rPr>
            </w:pPr>
            <w:ins w:id="385" w:author="Peter Dobson" w:date="2016-10-12T17:35:00Z">
              <w:r w:rsidRPr="00072079">
                <w:rPr>
                  <w:rFonts w:ascii="Calibri" w:hAnsi="Calibri" w:cs="Calibri"/>
                  <w:bCs/>
                  <w:color w:val="000000"/>
                  <w:sz w:val="22"/>
                  <w:lang w:val="en-AU"/>
                </w:rPr>
                <w:t>Intensity:</w:t>
              </w:r>
            </w:ins>
          </w:p>
          <w:p w14:paraId="0B36F294" w14:textId="77777777" w:rsidR="00072079" w:rsidRPr="00072079" w:rsidRDefault="00072079" w:rsidP="00072079">
            <w:pPr>
              <w:pBdr>
                <w:bottom w:val="single" w:sz="12" w:space="1" w:color="auto"/>
              </w:pBdr>
              <w:autoSpaceDE w:val="0"/>
              <w:autoSpaceDN w:val="0"/>
              <w:adjustRightInd w:val="0"/>
              <w:spacing w:afterAutospacing="0" w:line="240" w:lineRule="auto"/>
              <w:rPr>
                <w:ins w:id="386" w:author="Peter Dobson" w:date="2016-10-12T17:35:00Z"/>
                <w:rFonts w:ascii="Calibri" w:hAnsi="Calibri" w:cs="Calibri"/>
                <w:bCs/>
                <w:color w:val="000000"/>
                <w:sz w:val="22"/>
                <w:lang w:val="en-AU"/>
              </w:rPr>
            </w:pPr>
          </w:p>
          <w:p w14:paraId="5604C5D8" w14:textId="77777777" w:rsidR="00072079" w:rsidRPr="00072079" w:rsidRDefault="00072079" w:rsidP="00072079">
            <w:pPr>
              <w:autoSpaceDE w:val="0"/>
              <w:autoSpaceDN w:val="0"/>
              <w:adjustRightInd w:val="0"/>
              <w:spacing w:afterAutospacing="0" w:line="240" w:lineRule="auto"/>
              <w:rPr>
                <w:ins w:id="387" w:author="Peter Dobson" w:date="2016-10-12T17:35:00Z"/>
                <w:rFonts w:ascii="Calibri" w:hAnsi="Calibri" w:cs="Calibri"/>
                <w:bCs/>
                <w:color w:val="000000"/>
                <w:sz w:val="22"/>
                <w:lang w:val="en-AU"/>
              </w:rPr>
            </w:pPr>
          </w:p>
        </w:tc>
        <w:tc>
          <w:tcPr>
            <w:tcW w:w="1019" w:type="pct"/>
          </w:tcPr>
          <w:p w14:paraId="1026E483" w14:textId="77777777" w:rsidR="00072079" w:rsidRPr="00072079" w:rsidRDefault="00072079" w:rsidP="00072079">
            <w:pPr>
              <w:autoSpaceDE w:val="0"/>
              <w:autoSpaceDN w:val="0"/>
              <w:adjustRightInd w:val="0"/>
              <w:spacing w:afterAutospacing="0" w:line="240" w:lineRule="auto"/>
              <w:rPr>
                <w:ins w:id="388" w:author="Peter Dobson" w:date="2016-10-12T17:35:00Z"/>
                <w:rFonts w:ascii="Calibri" w:hAnsi="Calibri" w:cs="Times-Bold"/>
                <w:bCs/>
                <w:color w:val="000000"/>
                <w:sz w:val="22"/>
                <w:lang w:val="en-AU"/>
              </w:rPr>
            </w:pPr>
          </w:p>
        </w:tc>
      </w:tr>
      <w:tr w:rsidR="00072079" w:rsidRPr="00072079" w14:paraId="29E578D3" w14:textId="77777777" w:rsidTr="007B070B">
        <w:trPr>
          <w:trHeight w:val="367"/>
          <w:ins w:id="389" w:author="Peter Dobson" w:date="2016-10-12T17:35:00Z"/>
        </w:trPr>
        <w:tc>
          <w:tcPr>
            <w:tcW w:w="246" w:type="pct"/>
            <w:vMerge w:val="restart"/>
          </w:tcPr>
          <w:p w14:paraId="41B11536" w14:textId="77777777" w:rsidR="00072079" w:rsidRPr="00072079" w:rsidRDefault="00072079" w:rsidP="00072079">
            <w:pPr>
              <w:autoSpaceDE w:val="0"/>
              <w:autoSpaceDN w:val="0"/>
              <w:adjustRightInd w:val="0"/>
              <w:spacing w:afterAutospacing="0" w:line="240" w:lineRule="auto"/>
              <w:rPr>
                <w:ins w:id="390" w:author="Peter Dobson" w:date="2016-10-12T17:35:00Z"/>
                <w:rFonts w:ascii="Calibri" w:hAnsi="Calibri" w:cs="Times-Bold"/>
                <w:b/>
                <w:bCs/>
                <w:color w:val="000000"/>
                <w:sz w:val="22"/>
                <w:lang w:val="en-AU"/>
              </w:rPr>
            </w:pPr>
            <w:ins w:id="391" w:author="Peter Dobson" w:date="2016-10-12T17:35:00Z">
              <w:r w:rsidRPr="00072079">
                <w:rPr>
                  <w:rFonts w:ascii="Calibri" w:hAnsi="Calibri" w:cs="Times-Bold"/>
                  <w:b/>
                  <w:bCs/>
                  <w:color w:val="000000"/>
                  <w:sz w:val="22"/>
                  <w:lang w:val="en-AU"/>
                </w:rPr>
                <w:t>8</w:t>
              </w:r>
            </w:ins>
          </w:p>
        </w:tc>
        <w:tc>
          <w:tcPr>
            <w:tcW w:w="783" w:type="pct"/>
            <w:vMerge w:val="restart"/>
          </w:tcPr>
          <w:p w14:paraId="41879BBF" w14:textId="77777777" w:rsidR="00072079" w:rsidRPr="00072079" w:rsidRDefault="00072079" w:rsidP="00072079">
            <w:pPr>
              <w:spacing w:afterAutospacing="0" w:line="240" w:lineRule="auto"/>
              <w:rPr>
                <w:ins w:id="392" w:author="Peter Dobson" w:date="2016-10-12T17:35:00Z"/>
                <w:rFonts w:ascii="Calibri" w:hAnsi="Calibri"/>
                <w:sz w:val="22"/>
                <w:lang w:val="en-AU"/>
              </w:rPr>
            </w:pPr>
            <w:ins w:id="393" w:author="Peter Dobson" w:date="2016-10-12T17:35:00Z">
              <w:r w:rsidRPr="00072079">
                <w:rPr>
                  <w:rFonts w:ascii="Calibri" w:hAnsi="Calibri"/>
                  <w:sz w:val="22"/>
                  <w:lang w:val="en-AU"/>
                </w:rPr>
                <w:t>Prepare light for mobilisation</w:t>
              </w:r>
            </w:ins>
          </w:p>
          <w:p w14:paraId="0A6ED425" w14:textId="77777777" w:rsidR="00072079" w:rsidRPr="00072079" w:rsidRDefault="00072079" w:rsidP="00072079">
            <w:pPr>
              <w:autoSpaceDE w:val="0"/>
              <w:autoSpaceDN w:val="0"/>
              <w:adjustRightInd w:val="0"/>
              <w:spacing w:afterAutospacing="0" w:line="240" w:lineRule="auto"/>
              <w:rPr>
                <w:ins w:id="394" w:author="Peter Dobson" w:date="2016-10-12T17:35:00Z"/>
                <w:rFonts w:ascii="Calibri" w:hAnsi="Calibri" w:cs="Times-Bold"/>
                <w:b/>
                <w:bCs/>
                <w:color w:val="000000"/>
                <w:sz w:val="22"/>
                <w:lang w:val="en-AU"/>
              </w:rPr>
            </w:pPr>
          </w:p>
        </w:tc>
        <w:tc>
          <w:tcPr>
            <w:tcW w:w="1793" w:type="pct"/>
          </w:tcPr>
          <w:p w14:paraId="58CD362E" w14:textId="77777777" w:rsidR="00072079" w:rsidRPr="00072079" w:rsidRDefault="00072079" w:rsidP="00072079">
            <w:pPr>
              <w:spacing w:afterAutospacing="0" w:line="240" w:lineRule="auto"/>
              <w:rPr>
                <w:ins w:id="395" w:author="Peter Dobson" w:date="2016-10-12T17:35:00Z"/>
                <w:rFonts w:ascii="Calibri" w:hAnsi="Calibri" w:cs="Times-Bold"/>
                <w:b/>
                <w:bCs/>
                <w:color w:val="000000"/>
                <w:sz w:val="22"/>
                <w:lang w:val="en-AU"/>
              </w:rPr>
            </w:pPr>
            <w:ins w:id="396" w:author="Peter Dobson" w:date="2016-10-12T17:35:00Z">
              <w:r w:rsidRPr="00072079">
                <w:rPr>
                  <w:rFonts w:ascii="Calibri" w:hAnsi="Calibri" w:cs="Arial"/>
                  <w:sz w:val="22"/>
                  <w:lang w:val="en-AU"/>
                </w:rPr>
                <w:t xml:space="preserve">a. Secure sector bearing plate with tek screw to handle to stop from rotating. </w:t>
              </w:r>
            </w:ins>
          </w:p>
        </w:tc>
        <w:tc>
          <w:tcPr>
            <w:tcW w:w="756" w:type="pct"/>
          </w:tcPr>
          <w:p w14:paraId="53A45907" w14:textId="77777777" w:rsidR="00072079" w:rsidRPr="00072079" w:rsidRDefault="00072079" w:rsidP="00072079">
            <w:pPr>
              <w:autoSpaceDE w:val="0"/>
              <w:autoSpaceDN w:val="0"/>
              <w:adjustRightInd w:val="0"/>
              <w:spacing w:afterAutospacing="0" w:line="240" w:lineRule="auto"/>
              <w:rPr>
                <w:ins w:id="397" w:author="Peter Dobson" w:date="2016-10-12T17:35:00Z"/>
                <w:rFonts w:ascii="Calibri" w:hAnsi="Calibri" w:cs="Calibri"/>
                <w:bCs/>
                <w:color w:val="000000"/>
                <w:sz w:val="22"/>
                <w:lang w:val="en-AU"/>
              </w:rPr>
            </w:pPr>
            <w:ins w:id="398" w:author="Peter Dobson" w:date="2016-10-12T17:35:00Z">
              <w:r w:rsidRPr="00072079">
                <w:rPr>
                  <w:rFonts w:ascii="Calibri" w:hAnsi="Calibri" w:cs="Calibri"/>
                  <w:bCs/>
                  <w:color w:val="000000"/>
                  <w:sz w:val="22"/>
                  <w:lang w:val="en-AU"/>
                </w:rPr>
                <w:t xml:space="preserve">Sector bearing plate secure </w:t>
              </w:r>
            </w:ins>
          </w:p>
        </w:tc>
        <w:tc>
          <w:tcPr>
            <w:tcW w:w="403" w:type="pct"/>
          </w:tcPr>
          <w:p w14:paraId="62F844F9" w14:textId="77777777" w:rsidR="00072079" w:rsidRPr="00072079" w:rsidRDefault="00072079" w:rsidP="00072079">
            <w:pPr>
              <w:autoSpaceDE w:val="0"/>
              <w:autoSpaceDN w:val="0"/>
              <w:adjustRightInd w:val="0"/>
              <w:spacing w:afterAutospacing="0" w:line="240" w:lineRule="auto"/>
              <w:rPr>
                <w:ins w:id="399" w:author="Peter Dobson" w:date="2016-10-12T17:35:00Z"/>
                <w:rFonts w:ascii="Calibri" w:hAnsi="Calibri" w:cs="Calibri"/>
                <w:bCs/>
                <w:color w:val="000000"/>
                <w:sz w:val="22"/>
                <w:lang w:val="en-AU"/>
              </w:rPr>
            </w:pPr>
            <w:ins w:id="400" w:author="Peter Dobson" w:date="2016-10-12T17:35:00Z">
              <w:r w:rsidRPr="00072079">
                <w:rPr>
                  <w:rFonts w:ascii="Calibri" w:hAnsi="Calibri" w:cs="Calibri"/>
                  <w:bCs/>
                  <w:color w:val="000000"/>
                  <w:sz w:val="22"/>
                  <w:lang w:val="en-AU"/>
                </w:rPr>
                <w:t>Yes/No</w:t>
              </w:r>
            </w:ins>
          </w:p>
        </w:tc>
        <w:tc>
          <w:tcPr>
            <w:tcW w:w="1019" w:type="pct"/>
          </w:tcPr>
          <w:p w14:paraId="697ADFB8" w14:textId="77777777" w:rsidR="00072079" w:rsidRPr="00072079" w:rsidRDefault="00072079" w:rsidP="00072079">
            <w:pPr>
              <w:autoSpaceDE w:val="0"/>
              <w:autoSpaceDN w:val="0"/>
              <w:adjustRightInd w:val="0"/>
              <w:spacing w:afterAutospacing="0" w:line="240" w:lineRule="auto"/>
              <w:rPr>
                <w:ins w:id="401" w:author="Peter Dobson" w:date="2016-10-12T17:35:00Z"/>
                <w:rFonts w:ascii="Calibri" w:hAnsi="Calibri" w:cs="Times-Bold"/>
                <w:bCs/>
                <w:color w:val="000000"/>
                <w:sz w:val="22"/>
                <w:lang w:val="en-AU"/>
              </w:rPr>
            </w:pPr>
          </w:p>
        </w:tc>
      </w:tr>
      <w:tr w:rsidR="00072079" w:rsidRPr="00072079" w14:paraId="3B31D762" w14:textId="77777777" w:rsidTr="007B070B">
        <w:trPr>
          <w:trHeight w:val="297"/>
          <w:ins w:id="402" w:author="Peter Dobson" w:date="2016-10-12T17:35:00Z"/>
        </w:trPr>
        <w:tc>
          <w:tcPr>
            <w:tcW w:w="246" w:type="pct"/>
            <w:vMerge/>
          </w:tcPr>
          <w:p w14:paraId="63590E77" w14:textId="77777777" w:rsidR="00072079" w:rsidRPr="00072079" w:rsidRDefault="00072079" w:rsidP="00072079">
            <w:pPr>
              <w:autoSpaceDE w:val="0"/>
              <w:autoSpaceDN w:val="0"/>
              <w:adjustRightInd w:val="0"/>
              <w:spacing w:afterAutospacing="0" w:line="240" w:lineRule="auto"/>
              <w:rPr>
                <w:ins w:id="403" w:author="Peter Dobson" w:date="2016-10-12T17:35:00Z"/>
                <w:rFonts w:ascii="Calibri" w:hAnsi="Calibri" w:cs="Times-Bold"/>
                <w:b/>
                <w:bCs/>
                <w:color w:val="000000"/>
                <w:sz w:val="22"/>
                <w:lang w:val="en-AU"/>
              </w:rPr>
            </w:pPr>
          </w:p>
        </w:tc>
        <w:tc>
          <w:tcPr>
            <w:tcW w:w="783" w:type="pct"/>
            <w:vMerge/>
          </w:tcPr>
          <w:p w14:paraId="6A8CE6EF" w14:textId="77777777" w:rsidR="00072079" w:rsidRPr="00072079" w:rsidRDefault="00072079" w:rsidP="00072079">
            <w:pPr>
              <w:spacing w:afterAutospacing="0" w:line="240" w:lineRule="auto"/>
              <w:rPr>
                <w:ins w:id="404" w:author="Peter Dobson" w:date="2016-10-12T17:35:00Z"/>
                <w:rFonts w:ascii="Calibri" w:hAnsi="Calibri"/>
                <w:sz w:val="22"/>
                <w:lang w:val="en-AU"/>
              </w:rPr>
            </w:pPr>
          </w:p>
        </w:tc>
        <w:tc>
          <w:tcPr>
            <w:tcW w:w="1793" w:type="pct"/>
          </w:tcPr>
          <w:p w14:paraId="3A845AC2" w14:textId="77777777" w:rsidR="00072079" w:rsidRPr="00072079" w:rsidRDefault="00072079" w:rsidP="00072079">
            <w:pPr>
              <w:spacing w:afterAutospacing="0" w:line="240" w:lineRule="auto"/>
              <w:rPr>
                <w:ins w:id="405" w:author="Peter Dobson" w:date="2016-10-12T17:35:00Z"/>
                <w:rFonts w:ascii="Calibri" w:hAnsi="Calibri" w:cs="Arial"/>
                <w:sz w:val="22"/>
                <w:lang w:val="en-AU"/>
              </w:rPr>
            </w:pPr>
            <w:ins w:id="406" w:author="Peter Dobson" w:date="2016-10-12T17:35:00Z">
              <w:r w:rsidRPr="00072079">
                <w:rPr>
                  <w:rFonts w:ascii="Calibri" w:hAnsi="Calibri" w:cs="Arial"/>
                  <w:sz w:val="22"/>
                  <w:lang w:val="en-AU"/>
                </w:rPr>
                <w:t>b. Roll up and leave string attached to sector bearing plate and affix weather cover.</w:t>
              </w:r>
            </w:ins>
          </w:p>
        </w:tc>
        <w:tc>
          <w:tcPr>
            <w:tcW w:w="756" w:type="pct"/>
          </w:tcPr>
          <w:p w14:paraId="029A8897" w14:textId="77777777" w:rsidR="00072079" w:rsidRPr="00072079" w:rsidRDefault="00072079" w:rsidP="00072079">
            <w:pPr>
              <w:autoSpaceDE w:val="0"/>
              <w:autoSpaceDN w:val="0"/>
              <w:adjustRightInd w:val="0"/>
              <w:spacing w:afterAutospacing="0" w:line="240" w:lineRule="auto"/>
              <w:rPr>
                <w:ins w:id="407" w:author="Peter Dobson" w:date="2016-10-12T17:35:00Z"/>
                <w:rFonts w:ascii="Calibri" w:hAnsi="Calibri" w:cs="Calibri"/>
                <w:bCs/>
                <w:color w:val="000000"/>
                <w:sz w:val="22"/>
                <w:lang w:val="en-AU"/>
              </w:rPr>
            </w:pPr>
            <w:ins w:id="408" w:author="Peter Dobson" w:date="2016-10-12T17:35:00Z">
              <w:r w:rsidRPr="00072079">
                <w:rPr>
                  <w:rFonts w:ascii="Calibri" w:hAnsi="Calibri" w:cs="Calibri"/>
                  <w:bCs/>
                  <w:color w:val="000000"/>
                  <w:sz w:val="22"/>
                  <w:lang w:val="en-AU"/>
                </w:rPr>
                <w:t>String attached to sector bearing plate, weather cover affixed</w:t>
              </w:r>
            </w:ins>
          </w:p>
        </w:tc>
        <w:tc>
          <w:tcPr>
            <w:tcW w:w="403" w:type="pct"/>
          </w:tcPr>
          <w:p w14:paraId="7D76C099" w14:textId="77777777" w:rsidR="00072079" w:rsidRPr="00072079" w:rsidRDefault="00072079" w:rsidP="00072079">
            <w:pPr>
              <w:autoSpaceDE w:val="0"/>
              <w:autoSpaceDN w:val="0"/>
              <w:adjustRightInd w:val="0"/>
              <w:spacing w:afterAutospacing="0" w:line="240" w:lineRule="auto"/>
              <w:rPr>
                <w:ins w:id="409" w:author="Peter Dobson" w:date="2016-10-12T17:35:00Z"/>
                <w:rFonts w:ascii="Calibri" w:hAnsi="Calibri" w:cs="Calibri"/>
                <w:bCs/>
                <w:color w:val="000000"/>
                <w:sz w:val="22"/>
                <w:lang w:val="en-AU"/>
              </w:rPr>
            </w:pPr>
            <w:ins w:id="410" w:author="Peter Dobson" w:date="2016-10-12T17:35:00Z">
              <w:r w:rsidRPr="00072079">
                <w:rPr>
                  <w:rFonts w:ascii="Calibri" w:hAnsi="Calibri" w:cs="Calibri"/>
                  <w:bCs/>
                  <w:color w:val="000000"/>
                  <w:sz w:val="22"/>
                  <w:lang w:val="en-AU"/>
                </w:rPr>
                <w:t>Yes/No</w:t>
              </w:r>
            </w:ins>
          </w:p>
        </w:tc>
        <w:tc>
          <w:tcPr>
            <w:tcW w:w="1019" w:type="pct"/>
          </w:tcPr>
          <w:p w14:paraId="4FC7B32E" w14:textId="77777777" w:rsidR="00072079" w:rsidRPr="00072079" w:rsidRDefault="00072079" w:rsidP="00072079">
            <w:pPr>
              <w:autoSpaceDE w:val="0"/>
              <w:autoSpaceDN w:val="0"/>
              <w:adjustRightInd w:val="0"/>
              <w:spacing w:afterAutospacing="0" w:line="240" w:lineRule="auto"/>
              <w:rPr>
                <w:ins w:id="411" w:author="Peter Dobson" w:date="2016-10-12T17:35:00Z"/>
                <w:rFonts w:ascii="Calibri" w:hAnsi="Calibri" w:cs="Times-Bold"/>
                <w:bCs/>
                <w:color w:val="000000"/>
                <w:sz w:val="22"/>
                <w:lang w:val="en-AU"/>
              </w:rPr>
            </w:pPr>
          </w:p>
        </w:tc>
      </w:tr>
      <w:tr w:rsidR="00072079" w:rsidRPr="00072079" w14:paraId="2992D6EC" w14:textId="77777777" w:rsidTr="007B070B">
        <w:trPr>
          <w:trHeight w:val="296"/>
          <w:ins w:id="412" w:author="Peter Dobson" w:date="2016-10-12T17:35:00Z"/>
        </w:trPr>
        <w:tc>
          <w:tcPr>
            <w:tcW w:w="246" w:type="pct"/>
            <w:vMerge/>
          </w:tcPr>
          <w:p w14:paraId="0220A51E" w14:textId="77777777" w:rsidR="00072079" w:rsidRPr="00072079" w:rsidRDefault="00072079" w:rsidP="00072079">
            <w:pPr>
              <w:autoSpaceDE w:val="0"/>
              <w:autoSpaceDN w:val="0"/>
              <w:adjustRightInd w:val="0"/>
              <w:spacing w:afterAutospacing="0" w:line="240" w:lineRule="auto"/>
              <w:rPr>
                <w:ins w:id="413" w:author="Peter Dobson" w:date="2016-10-12T17:35:00Z"/>
                <w:rFonts w:ascii="Calibri" w:hAnsi="Calibri" w:cs="Times-Bold"/>
                <w:b/>
                <w:bCs/>
                <w:color w:val="000000"/>
                <w:sz w:val="22"/>
                <w:lang w:val="en-AU"/>
              </w:rPr>
            </w:pPr>
          </w:p>
        </w:tc>
        <w:tc>
          <w:tcPr>
            <w:tcW w:w="783" w:type="pct"/>
            <w:vMerge/>
          </w:tcPr>
          <w:p w14:paraId="396B338F" w14:textId="77777777" w:rsidR="00072079" w:rsidRPr="00072079" w:rsidRDefault="00072079" w:rsidP="00072079">
            <w:pPr>
              <w:spacing w:afterAutospacing="0" w:line="240" w:lineRule="auto"/>
              <w:rPr>
                <w:ins w:id="414" w:author="Peter Dobson" w:date="2016-10-12T17:35:00Z"/>
                <w:rFonts w:ascii="Calibri" w:hAnsi="Calibri"/>
                <w:sz w:val="22"/>
                <w:lang w:val="en-AU"/>
              </w:rPr>
            </w:pPr>
          </w:p>
        </w:tc>
        <w:tc>
          <w:tcPr>
            <w:tcW w:w="1793" w:type="pct"/>
          </w:tcPr>
          <w:p w14:paraId="60A5CF9D" w14:textId="77777777" w:rsidR="00072079" w:rsidRPr="00072079" w:rsidRDefault="00072079" w:rsidP="00072079">
            <w:pPr>
              <w:spacing w:afterAutospacing="0" w:line="240" w:lineRule="auto"/>
              <w:rPr>
                <w:ins w:id="415" w:author="Peter Dobson" w:date="2016-10-12T17:35:00Z"/>
                <w:rFonts w:ascii="Calibri" w:hAnsi="Calibri" w:cs="Arial"/>
                <w:sz w:val="22"/>
                <w:lang w:val="en-AU"/>
              </w:rPr>
            </w:pPr>
            <w:ins w:id="416" w:author="Peter Dobson" w:date="2016-10-12T17:35:00Z">
              <w:r w:rsidRPr="00072079">
                <w:rPr>
                  <w:rFonts w:ascii="Calibri" w:hAnsi="Calibri" w:cs="Arial"/>
                  <w:sz w:val="22"/>
                  <w:lang w:val="en-AU"/>
                </w:rPr>
                <w:t>c. Place light back into box, ensuring the name on the box matches the name on the light</w:t>
              </w:r>
            </w:ins>
          </w:p>
        </w:tc>
        <w:tc>
          <w:tcPr>
            <w:tcW w:w="756" w:type="pct"/>
          </w:tcPr>
          <w:p w14:paraId="541AA2A2" w14:textId="77777777" w:rsidR="00072079" w:rsidRPr="00072079" w:rsidRDefault="00072079" w:rsidP="00072079">
            <w:pPr>
              <w:autoSpaceDE w:val="0"/>
              <w:autoSpaceDN w:val="0"/>
              <w:adjustRightInd w:val="0"/>
              <w:spacing w:afterAutospacing="0" w:line="240" w:lineRule="auto"/>
              <w:rPr>
                <w:ins w:id="417" w:author="Peter Dobson" w:date="2016-10-12T17:35:00Z"/>
                <w:rFonts w:ascii="Calibri" w:hAnsi="Calibri" w:cs="Calibri"/>
                <w:bCs/>
                <w:color w:val="000000"/>
                <w:sz w:val="22"/>
                <w:lang w:val="en-AU"/>
              </w:rPr>
            </w:pPr>
            <w:ins w:id="418" w:author="Peter Dobson" w:date="2016-10-12T17:35:00Z">
              <w:r w:rsidRPr="00072079">
                <w:rPr>
                  <w:rFonts w:ascii="Calibri" w:hAnsi="Calibri" w:cs="Calibri"/>
                  <w:bCs/>
                  <w:color w:val="000000"/>
                  <w:sz w:val="22"/>
                  <w:lang w:val="en-AU"/>
                </w:rPr>
                <w:t>Name on box matches light</w:t>
              </w:r>
            </w:ins>
          </w:p>
        </w:tc>
        <w:tc>
          <w:tcPr>
            <w:tcW w:w="403" w:type="pct"/>
          </w:tcPr>
          <w:p w14:paraId="1CDE1092" w14:textId="77777777" w:rsidR="00072079" w:rsidRPr="00072079" w:rsidRDefault="00072079" w:rsidP="00072079">
            <w:pPr>
              <w:autoSpaceDE w:val="0"/>
              <w:autoSpaceDN w:val="0"/>
              <w:adjustRightInd w:val="0"/>
              <w:spacing w:afterAutospacing="0" w:line="240" w:lineRule="auto"/>
              <w:rPr>
                <w:ins w:id="419" w:author="Peter Dobson" w:date="2016-10-12T17:35:00Z"/>
                <w:rFonts w:ascii="Calibri" w:hAnsi="Calibri" w:cs="Calibri"/>
                <w:bCs/>
                <w:color w:val="000000"/>
                <w:sz w:val="22"/>
                <w:lang w:val="en-AU"/>
              </w:rPr>
            </w:pPr>
            <w:ins w:id="420" w:author="Peter Dobson" w:date="2016-10-12T17:35:00Z">
              <w:r w:rsidRPr="00072079">
                <w:rPr>
                  <w:rFonts w:ascii="Calibri" w:hAnsi="Calibri" w:cs="Calibri"/>
                  <w:bCs/>
                  <w:color w:val="000000"/>
                  <w:sz w:val="22"/>
                  <w:lang w:val="en-AU"/>
                </w:rPr>
                <w:t>Yes/No</w:t>
              </w:r>
            </w:ins>
          </w:p>
        </w:tc>
        <w:tc>
          <w:tcPr>
            <w:tcW w:w="1019" w:type="pct"/>
          </w:tcPr>
          <w:p w14:paraId="0E2E8436" w14:textId="77777777" w:rsidR="00072079" w:rsidRPr="00072079" w:rsidRDefault="00072079" w:rsidP="00072079">
            <w:pPr>
              <w:autoSpaceDE w:val="0"/>
              <w:autoSpaceDN w:val="0"/>
              <w:adjustRightInd w:val="0"/>
              <w:spacing w:afterAutospacing="0" w:line="240" w:lineRule="auto"/>
              <w:rPr>
                <w:ins w:id="421" w:author="Peter Dobson" w:date="2016-10-12T17:35:00Z"/>
                <w:rFonts w:ascii="Calibri" w:hAnsi="Calibri" w:cs="Times-Bold"/>
                <w:bCs/>
                <w:color w:val="000000"/>
                <w:sz w:val="22"/>
                <w:lang w:val="en-AU"/>
              </w:rPr>
            </w:pPr>
          </w:p>
        </w:tc>
      </w:tr>
      <w:tr w:rsidR="00072079" w:rsidRPr="00072079" w14:paraId="2606FEF2" w14:textId="77777777" w:rsidTr="007B070B">
        <w:trPr>
          <w:trHeight w:val="1149"/>
          <w:ins w:id="422" w:author="Peter Dobson" w:date="2016-10-12T17:35:00Z"/>
        </w:trPr>
        <w:tc>
          <w:tcPr>
            <w:tcW w:w="246" w:type="pct"/>
            <w:vMerge/>
          </w:tcPr>
          <w:p w14:paraId="014BE445" w14:textId="77777777" w:rsidR="00072079" w:rsidRPr="00072079" w:rsidRDefault="00072079" w:rsidP="00072079">
            <w:pPr>
              <w:autoSpaceDE w:val="0"/>
              <w:autoSpaceDN w:val="0"/>
              <w:adjustRightInd w:val="0"/>
              <w:spacing w:afterAutospacing="0" w:line="240" w:lineRule="auto"/>
              <w:rPr>
                <w:ins w:id="423" w:author="Peter Dobson" w:date="2016-10-12T17:35:00Z"/>
                <w:rFonts w:ascii="Calibri" w:hAnsi="Calibri" w:cs="Times-Bold"/>
                <w:b/>
                <w:bCs/>
                <w:color w:val="000000"/>
                <w:sz w:val="22"/>
                <w:lang w:val="en-AU"/>
              </w:rPr>
            </w:pPr>
          </w:p>
        </w:tc>
        <w:tc>
          <w:tcPr>
            <w:tcW w:w="783" w:type="pct"/>
            <w:vMerge/>
          </w:tcPr>
          <w:p w14:paraId="5780D7F3" w14:textId="77777777" w:rsidR="00072079" w:rsidRPr="00072079" w:rsidRDefault="00072079" w:rsidP="00072079">
            <w:pPr>
              <w:spacing w:afterAutospacing="0" w:line="240" w:lineRule="auto"/>
              <w:rPr>
                <w:ins w:id="424" w:author="Peter Dobson" w:date="2016-10-12T17:35:00Z"/>
                <w:rFonts w:ascii="Calibri" w:hAnsi="Calibri"/>
                <w:sz w:val="22"/>
                <w:lang w:val="en-AU"/>
              </w:rPr>
            </w:pPr>
          </w:p>
        </w:tc>
        <w:tc>
          <w:tcPr>
            <w:tcW w:w="1793" w:type="pct"/>
          </w:tcPr>
          <w:p w14:paraId="04E9578E" w14:textId="77777777" w:rsidR="00072079" w:rsidRPr="00072079" w:rsidRDefault="00072079" w:rsidP="00072079">
            <w:pPr>
              <w:spacing w:afterAutospacing="0" w:line="240" w:lineRule="auto"/>
              <w:rPr>
                <w:ins w:id="425" w:author="Peter Dobson" w:date="2016-10-12T17:35:00Z"/>
                <w:rFonts w:ascii="Calibri" w:hAnsi="Calibri" w:cs="Arial"/>
                <w:sz w:val="22"/>
                <w:lang w:val="en-AU"/>
              </w:rPr>
            </w:pPr>
            <w:ins w:id="426" w:author="Peter Dobson" w:date="2016-10-12T17:35:00Z">
              <w:r w:rsidRPr="00072079">
                <w:rPr>
                  <w:rFonts w:ascii="Calibri" w:hAnsi="Calibri" w:cs="Arial"/>
                  <w:sz w:val="22"/>
                  <w:lang w:val="en-AU"/>
                </w:rPr>
                <w:t>d. This document to be completed and packed with the light</w:t>
              </w:r>
            </w:ins>
          </w:p>
        </w:tc>
        <w:tc>
          <w:tcPr>
            <w:tcW w:w="756" w:type="pct"/>
          </w:tcPr>
          <w:p w14:paraId="06D08C1A" w14:textId="77777777" w:rsidR="00072079" w:rsidRPr="00072079" w:rsidRDefault="00072079" w:rsidP="00072079">
            <w:pPr>
              <w:autoSpaceDE w:val="0"/>
              <w:autoSpaceDN w:val="0"/>
              <w:adjustRightInd w:val="0"/>
              <w:spacing w:afterAutospacing="0" w:line="240" w:lineRule="auto"/>
              <w:rPr>
                <w:ins w:id="427" w:author="Peter Dobson" w:date="2016-10-12T17:35:00Z"/>
                <w:rFonts w:ascii="Calibri" w:hAnsi="Calibri" w:cs="Calibri"/>
                <w:bCs/>
                <w:color w:val="000000"/>
                <w:sz w:val="22"/>
                <w:lang w:val="en-AU"/>
              </w:rPr>
            </w:pPr>
            <w:ins w:id="428" w:author="Peter Dobson" w:date="2016-10-12T17:35:00Z">
              <w:r w:rsidRPr="00072079">
                <w:rPr>
                  <w:rFonts w:ascii="Calibri" w:hAnsi="Calibri" w:cs="Calibri"/>
                  <w:bCs/>
                  <w:color w:val="000000"/>
                  <w:sz w:val="22"/>
                  <w:lang w:val="en-AU"/>
                </w:rPr>
                <w:t>Completed document scanned and packed with light</w:t>
              </w:r>
            </w:ins>
          </w:p>
        </w:tc>
        <w:tc>
          <w:tcPr>
            <w:tcW w:w="403" w:type="pct"/>
          </w:tcPr>
          <w:p w14:paraId="099B66B0" w14:textId="77777777" w:rsidR="00072079" w:rsidRPr="00072079" w:rsidRDefault="00072079" w:rsidP="00072079">
            <w:pPr>
              <w:autoSpaceDE w:val="0"/>
              <w:autoSpaceDN w:val="0"/>
              <w:adjustRightInd w:val="0"/>
              <w:spacing w:afterAutospacing="0" w:line="240" w:lineRule="auto"/>
              <w:rPr>
                <w:ins w:id="429" w:author="Peter Dobson" w:date="2016-10-12T17:35:00Z"/>
                <w:rFonts w:ascii="Calibri" w:hAnsi="Calibri" w:cs="Calibri"/>
                <w:bCs/>
                <w:color w:val="000000"/>
                <w:sz w:val="22"/>
                <w:lang w:val="en-AU"/>
              </w:rPr>
            </w:pPr>
            <w:ins w:id="430" w:author="Peter Dobson" w:date="2016-10-12T17:35:00Z">
              <w:r w:rsidRPr="00072079">
                <w:rPr>
                  <w:rFonts w:ascii="Calibri" w:hAnsi="Calibri" w:cs="Calibri"/>
                  <w:bCs/>
                  <w:color w:val="000000"/>
                  <w:sz w:val="22"/>
                  <w:lang w:val="en-AU"/>
                </w:rPr>
                <w:t>Yes/No</w:t>
              </w:r>
            </w:ins>
          </w:p>
        </w:tc>
        <w:tc>
          <w:tcPr>
            <w:tcW w:w="1019" w:type="pct"/>
          </w:tcPr>
          <w:p w14:paraId="29BF2BFB" w14:textId="77777777" w:rsidR="00072079" w:rsidRPr="00072079" w:rsidRDefault="00072079" w:rsidP="00072079">
            <w:pPr>
              <w:autoSpaceDE w:val="0"/>
              <w:autoSpaceDN w:val="0"/>
              <w:adjustRightInd w:val="0"/>
              <w:spacing w:afterAutospacing="0" w:line="240" w:lineRule="auto"/>
              <w:rPr>
                <w:ins w:id="431" w:author="Peter Dobson" w:date="2016-10-12T17:35:00Z"/>
                <w:rFonts w:ascii="Calibri" w:hAnsi="Calibri" w:cs="Times-Bold"/>
                <w:bCs/>
                <w:color w:val="000000"/>
                <w:sz w:val="22"/>
                <w:lang w:val="en-AU"/>
              </w:rPr>
            </w:pPr>
          </w:p>
        </w:tc>
      </w:tr>
    </w:tbl>
    <w:p w14:paraId="6A5A24CF" w14:textId="37E406AD" w:rsidR="00072079" w:rsidRDefault="00072079" w:rsidP="00476942">
      <w:pPr>
        <w:pStyle w:val="BodyText"/>
        <w:rPr>
          <w:ins w:id="432" w:author="Peter Dobson" w:date="2016-10-12T17:40:00Z"/>
        </w:rPr>
      </w:pPr>
    </w:p>
    <w:p w14:paraId="41E0DD76" w14:textId="77777777" w:rsidR="00072079" w:rsidRDefault="00072079">
      <w:pPr>
        <w:spacing w:after="200" w:line="276" w:lineRule="auto"/>
        <w:rPr>
          <w:ins w:id="433" w:author="Peter Dobson" w:date="2016-10-12T17:40:00Z"/>
          <w:sz w:val="22"/>
        </w:rPr>
      </w:pPr>
      <w:ins w:id="434" w:author="Peter Dobson" w:date="2016-10-12T17:40:00Z">
        <w:r>
          <w:br w:type="page"/>
        </w:r>
      </w:ins>
    </w:p>
    <w:p w14:paraId="22F3AF4D" w14:textId="77777777" w:rsidR="006D238A" w:rsidRDefault="006D238A" w:rsidP="006D238A">
      <w:pPr>
        <w:keepNext/>
        <w:pBdr>
          <w:bottom w:val="single" w:sz="18" w:space="1" w:color="000080"/>
        </w:pBdr>
        <w:spacing w:after="240" w:line="240" w:lineRule="auto"/>
        <w:jc w:val="both"/>
        <w:outlineLvl w:val="0"/>
        <w:rPr>
          <w:ins w:id="435" w:author="Peter Dobson" w:date="2016-10-12T17:42:00Z"/>
          <w:rFonts w:ascii="Calibri" w:eastAsia="Times New Roman" w:hAnsi="Calibri" w:cs="Times New Roman"/>
          <w:b/>
          <w:bCs/>
          <w:caps/>
          <w:color w:val="12175E"/>
          <w:kern w:val="32"/>
          <w:sz w:val="32"/>
          <w:szCs w:val="32"/>
          <w:lang w:val="en-AU"/>
        </w:rPr>
      </w:pPr>
    </w:p>
    <w:p w14:paraId="0BB176DF" w14:textId="77777777" w:rsidR="006D238A" w:rsidRPr="006D238A" w:rsidRDefault="006D238A" w:rsidP="006D238A">
      <w:pPr>
        <w:keepNext/>
        <w:pBdr>
          <w:bottom w:val="single" w:sz="18" w:space="1" w:color="000080"/>
        </w:pBdr>
        <w:spacing w:after="240" w:line="240" w:lineRule="auto"/>
        <w:jc w:val="both"/>
        <w:outlineLvl w:val="0"/>
        <w:rPr>
          <w:ins w:id="436" w:author="Peter Dobson" w:date="2016-10-12T17:40:00Z"/>
          <w:rFonts w:ascii="Calibri" w:eastAsia="Times New Roman" w:hAnsi="Calibri" w:cs="Times New Roman"/>
          <w:b/>
          <w:bCs/>
          <w:caps/>
          <w:color w:val="12175E"/>
          <w:kern w:val="32"/>
          <w:sz w:val="32"/>
          <w:szCs w:val="32"/>
          <w:lang w:val="en-AU"/>
        </w:rPr>
      </w:pPr>
      <w:ins w:id="437" w:author="Peter Dobson" w:date="2016-10-12T17:40:00Z">
        <w:r w:rsidRPr="006D238A">
          <w:rPr>
            <w:rFonts w:ascii="Calibri" w:eastAsia="Times New Roman" w:hAnsi="Calibri" w:cs="Times New Roman"/>
            <w:b/>
            <w:bCs/>
            <w:caps/>
            <w:color w:val="12175E"/>
            <w:kern w:val="32"/>
            <w:sz w:val="32"/>
            <w:szCs w:val="32"/>
            <w:lang w:val="en-AU"/>
          </w:rPr>
          <w:t>installation of light – on site</w:t>
        </w:r>
      </w:ins>
    </w:p>
    <w:p w14:paraId="3229FB5D" w14:textId="77777777" w:rsidR="006D238A" w:rsidRPr="006D238A" w:rsidRDefault="006D238A" w:rsidP="006D238A">
      <w:pPr>
        <w:keepNext/>
        <w:spacing w:before="240" w:after="240" w:line="240" w:lineRule="auto"/>
        <w:ind w:left="578" w:hanging="578"/>
        <w:outlineLvl w:val="1"/>
        <w:rPr>
          <w:ins w:id="438" w:author="Peter Dobson" w:date="2016-10-12T17:40:00Z"/>
          <w:rFonts w:ascii="Calibri" w:eastAsia="Times New Roman" w:hAnsi="Calibri" w:cs="Times New Roman"/>
          <w:b/>
          <w:bCs/>
          <w:iCs/>
          <w:color w:val="12175E"/>
          <w:sz w:val="28"/>
          <w:szCs w:val="28"/>
          <w:lang w:val="en-AU"/>
        </w:rPr>
      </w:pPr>
      <w:ins w:id="439" w:author="Peter Dobson" w:date="2016-10-12T17:40:00Z">
        <w:r w:rsidRPr="006D238A">
          <w:rPr>
            <w:rFonts w:ascii="Calibri" w:eastAsia="Times New Roman" w:hAnsi="Calibri" w:cs="Times New Roman"/>
            <w:b/>
            <w:bCs/>
            <w:iCs/>
            <w:color w:val="12175E"/>
            <w:sz w:val="28"/>
            <w:szCs w:val="28"/>
            <w:lang w:val="en-AU"/>
          </w:rPr>
          <w:t>Date: ………………………                  Completed by:  …………………………………………………………………………………….</w:t>
        </w:r>
      </w:ins>
    </w:p>
    <w:tbl>
      <w:tblPr>
        <w:tblStyle w:val="TableGrid4"/>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7204D0EA" w14:textId="77777777" w:rsidTr="006D238A">
        <w:trPr>
          <w:trHeight w:val="597"/>
          <w:ins w:id="440" w:author="Peter Dobson" w:date="2016-10-12T17:41:00Z"/>
        </w:trPr>
        <w:tc>
          <w:tcPr>
            <w:tcW w:w="246" w:type="pct"/>
            <w:shd w:val="clear" w:color="auto" w:fill="D9D9D9"/>
          </w:tcPr>
          <w:p w14:paraId="4C19FAD5" w14:textId="77777777" w:rsidR="006D238A" w:rsidRPr="006D238A" w:rsidRDefault="006D238A" w:rsidP="006D238A">
            <w:pPr>
              <w:autoSpaceDE w:val="0"/>
              <w:autoSpaceDN w:val="0"/>
              <w:adjustRightInd w:val="0"/>
              <w:spacing w:line="240" w:lineRule="auto"/>
              <w:rPr>
                <w:ins w:id="441" w:author="Peter Dobson" w:date="2016-10-12T17:41:00Z"/>
                <w:rFonts w:ascii="Calibri" w:hAnsi="Calibri" w:cs="Times-Bold"/>
                <w:b/>
                <w:bCs/>
                <w:color w:val="000000"/>
                <w:sz w:val="22"/>
                <w:lang w:val="en-AU"/>
              </w:rPr>
            </w:pPr>
            <w:ins w:id="442" w:author="Peter Dobson" w:date="2016-10-12T17:41:00Z">
              <w:r w:rsidRPr="006D238A">
                <w:rPr>
                  <w:rFonts w:ascii="Calibri" w:hAnsi="Calibri" w:cs="Times-Bold"/>
                  <w:b/>
                  <w:bCs/>
                  <w:color w:val="000000"/>
                  <w:sz w:val="22"/>
                  <w:lang w:val="en-AU"/>
                </w:rPr>
                <w:t>Item</w:t>
              </w:r>
            </w:ins>
          </w:p>
        </w:tc>
        <w:tc>
          <w:tcPr>
            <w:tcW w:w="783" w:type="pct"/>
            <w:shd w:val="clear" w:color="auto" w:fill="D9D9D9"/>
          </w:tcPr>
          <w:p w14:paraId="1BB8A143" w14:textId="77777777" w:rsidR="006D238A" w:rsidRPr="006D238A" w:rsidRDefault="006D238A" w:rsidP="006D238A">
            <w:pPr>
              <w:autoSpaceDE w:val="0"/>
              <w:autoSpaceDN w:val="0"/>
              <w:adjustRightInd w:val="0"/>
              <w:spacing w:line="240" w:lineRule="auto"/>
              <w:rPr>
                <w:ins w:id="443" w:author="Peter Dobson" w:date="2016-10-12T17:41:00Z"/>
                <w:rFonts w:ascii="Calibri" w:hAnsi="Calibri" w:cs="Times-Bold"/>
                <w:b/>
                <w:bCs/>
                <w:color w:val="000000"/>
                <w:sz w:val="22"/>
                <w:lang w:val="en-AU"/>
              </w:rPr>
            </w:pPr>
            <w:ins w:id="444" w:author="Peter Dobson" w:date="2016-10-12T17:41:00Z">
              <w:r w:rsidRPr="006D238A">
                <w:rPr>
                  <w:rFonts w:ascii="Calibri" w:hAnsi="Calibri" w:cs="Times-Bold"/>
                  <w:b/>
                  <w:bCs/>
                  <w:color w:val="000000"/>
                  <w:sz w:val="22"/>
                  <w:lang w:val="en-AU"/>
                </w:rPr>
                <w:t>Installation step</w:t>
              </w:r>
            </w:ins>
          </w:p>
        </w:tc>
        <w:tc>
          <w:tcPr>
            <w:tcW w:w="1793" w:type="pct"/>
            <w:shd w:val="clear" w:color="auto" w:fill="D9D9D9"/>
          </w:tcPr>
          <w:p w14:paraId="150F4B27" w14:textId="77777777" w:rsidR="006D238A" w:rsidRPr="006D238A" w:rsidRDefault="006D238A" w:rsidP="006D238A">
            <w:pPr>
              <w:autoSpaceDE w:val="0"/>
              <w:autoSpaceDN w:val="0"/>
              <w:adjustRightInd w:val="0"/>
              <w:spacing w:line="240" w:lineRule="auto"/>
              <w:rPr>
                <w:ins w:id="445" w:author="Peter Dobson" w:date="2016-10-12T17:41:00Z"/>
                <w:rFonts w:ascii="Calibri" w:hAnsi="Calibri" w:cs="Times-Bold"/>
                <w:b/>
                <w:bCs/>
                <w:color w:val="000000"/>
                <w:sz w:val="22"/>
                <w:lang w:val="en-AU"/>
              </w:rPr>
            </w:pPr>
            <w:ins w:id="446" w:author="Peter Dobson" w:date="2016-10-12T17:41:00Z">
              <w:r w:rsidRPr="006D238A">
                <w:rPr>
                  <w:rFonts w:ascii="Calibri" w:hAnsi="Calibri" w:cs="Times-Bold"/>
                  <w:b/>
                  <w:bCs/>
                  <w:color w:val="000000"/>
                  <w:sz w:val="22"/>
                  <w:lang w:val="en-AU"/>
                </w:rPr>
                <w:t>Installation / Commissioning Procedure</w:t>
              </w:r>
            </w:ins>
          </w:p>
        </w:tc>
        <w:tc>
          <w:tcPr>
            <w:tcW w:w="756" w:type="pct"/>
            <w:shd w:val="clear" w:color="auto" w:fill="D9D9D9"/>
          </w:tcPr>
          <w:p w14:paraId="06C2D969" w14:textId="77777777" w:rsidR="006D238A" w:rsidRPr="006D238A" w:rsidRDefault="006D238A" w:rsidP="006D238A">
            <w:pPr>
              <w:autoSpaceDE w:val="0"/>
              <w:autoSpaceDN w:val="0"/>
              <w:adjustRightInd w:val="0"/>
              <w:spacing w:line="240" w:lineRule="auto"/>
              <w:rPr>
                <w:ins w:id="447" w:author="Peter Dobson" w:date="2016-10-12T17:41:00Z"/>
                <w:rFonts w:ascii="Calibri" w:hAnsi="Calibri" w:cs="Times-Bold"/>
                <w:b/>
                <w:bCs/>
                <w:color w:val="000000"/>
                <w:sz w:val="22"/>
                <w:lang w:val="en-AU"/>
              </w:rPr>
            </w:pPr>
            <w:ins w:id="448" w:author="Peter Dobson" w:date="2016-10-12T17:41:00Z">
              <w:r w:rsidRPr="006D238A">
                <w:rPr>
                  <w:rFonts w:ascii="Calibri" w:hAnsi="Calibri" w:cs="Times-Bold"/>
                  <w:b/>
                  <w:bCs/>
                  <w:color w:val="000000"/>
                  <w:sz w:val="22"/>
                  <w:lang w:val="en-AU"/>
                </w:rPr>
                <w:t>Expected Results</w:t>
              </w:r>
            </w:ins>
          </w:p>
        </w:tc>
        <w:tc>
          <w:tcPr>
            <w:tcW w:w="403" w:type="pct"/>
            <w:shd w:val="clear" w:color="auto" w:fill="D9D9D9"/>
          </w:tcPr>
          <w:p w14:paraId="7C1B3422" w14:textId="77777777" w:rsidR="006D238A" w:rsidRPr="006D238A" w:rsidRDefault="006D238A" w:rsidP="006D238A">
            <w:pPr>
              <w:autoSpaceDE w:val="0"/>
              <w:autoSpaceDN w:val="0"/>
              <w:adjustRightInd w:val="0"/>
              <w:spacing w:line="240" w:lineRule="auto"/>
              <w:rPr>
                <w:ins w:id="449" w:author="Peter Dobson" w:date="2016-10-12T17:41:00Z"/>
                <w:rFonts w:ascii="Calibri" w:hAnsi="Calibri" w:cs="Times-Bold"/>
                <w:b/>
                <w:bCs/>
                <w:color w:val="000000"/>
                <w:sz w:val="22"/>
                <w:lang w:val="en-AU"/>
              </w:rPr>
            </w:pPr>
            <w:ins w:id="450" w:author="Peter Dobson" w:date="2016-10-12T17:41:00Z">
              <w:r w:rsidRPr="006D238A">
                <w:rPr>
                  <w:rFonts w:ascii="Calibri" w:hAnsi="Calibri" w:cs="Times-Bold"/>
                  <w:b/>
                  <w:bCs/>
                  <w:color w:val="000000"/>
                  <w:sz w:val="22"/>
                  <w:lang w:val="en-AU"/>
                </w:rPr>
                <w:t>Result</w:t>
              </w:r>
            </w:ins>
          </w:p>
        </w:tc>
        <w:tc>
          <w:tcPr>
            <w:tcW w:w="1019" w:type="pct"/>
            <w:shd w:val="clear" w:color="auto" w:fill="D9D9D9"/>
          </w:tcPr>
          <w:p w14:paraId="3AABF5E3" w14:textId="77777777" w:rsidR="006D238A" w:rsidRPr="006D238A" w:rsidRDefault="006D238A" w:rsidP="006D238A">
            <w:pPr>
              <w:autoSpaceDE w:val="0"/>
              <w:autoSpaceDN w:val="0"/>
              <w:adjustRightInd w:val="0"/>
              <w:spacing w:line="240" w:lineRule="auto"/>
              <w:rPr>
                <w:ins w:id="451" w:author="Peter Dobson" w:date="2016-10-12T17:41:00Z"/>
                <w:rFonts w:ascii="Calibri" w:hAnsi="Calibri" w:cs="Times-Bold"/>
                <w:b/>
                <w:bCs/>
                <w:color w:val="000000"/>
                <w:sz w:val="22"/>
                <w:lang w:val="en-AU"/>
              </w:rPr>
            </w:pPr>
            <w:ins w:id="452" w:author="Peter Dobson" w:date="2016-10-12T17:41:00Z">
              <w:r w:rsidRPr="006D238A">
                <w:rPr>
                  <w:rFonts w:ascii="Calibri" w:hAnsi="Calibri" w:cs="Times-Bold"/>
                  <w:b/>
                  <w:bCs/>
                  <w:color w:val="000000"/>
                  <w:sz w:val="22"/>
                  <w:lang w:val="en-AU"/>
                </w:rPr>
                <w:t>Comments</w:t>
              </w:r>
            </w:ins>
          </w:p>
        </w:tc>
      </w:tr>
      <w:tr w:rsidR="006D238A" w:rsidRPr="006D238A" w14:paraId="6135AC54" w14:textId="77777777" w:rsidTr="007B070B">
        <w:trPr>
          <w:trHeight w:val="459"/>
          <w:ins w:id="453" w:author="Peter Dobson" w:date="2016-10-12T17:41:00Z"/>
        </w:trPr>
        <w:tc>
          <w:tcPr>
            <w:tcW w:w="246" w:type="pct"/>
            <w:vMerge w:val="restart"/>
          </w:tcPr>
          <w:p w14:paraId="3DCF9DD7" w14:textId="77777777" w:rsidR="006D238A" w:rsidRPr="006D238A" w:rsidRDefault="006D238A" w:rsidP="007B070B">
            <w:pPr>
              <w:autoSpaceDE w:val="0"/>
              <w:autoSpaceDN w:val="0"/>
              <w:adjustRightInd w:val="0"/>
              <w:spacing w:afterAutospacing="0" w:line="240" w:lineRule="auto"/>
              <w:rPr>
                <w:ins w:id="454" w:author="Peter Dobson" w:date="2016-10-12T17:41:00Z"/>
                <w:rFonts w:ascii="Calibri" w:hAnsi="Calibri" w:cs="Times-Bold"/>
                <w:b/>
                <w:bCs/>
                <w:color w:val="000000"/>
                <w:sz w:val="22"/>
                <w:lang w:val="en-AU"/>
              </w:rPr>
            </w:pPr>
            <w:ins w:id="455" w:author="Peter Dobson" w:date="2016-10-12T17:41:00Z">
              <w:r w:rsidRPr="006D238A">
                <w:rPr>
                  <w:rFonts w:ascii="Calibri" w:hAnsi="Calibri" w:cs="Times-Bold"/>
                  <w:b/>
                  <w:bCs/>
                  <w:color w:val="000000"/>
                  <w:sz w:val="22"/>
                  <w:lang w:val="en-AU"/>
                </w:rPr>
                <w:t>1</w:t>
              </w:r>
            </w:ins>
          </w:p>
        </w:tc>
        <w:tc>
          <w:tcPr>
            <w:tcW w:w="783" w:type="pct"/>
            <w:vMerge w:val="restart"/>
          </w:tcPr>
          <w:p w14:paraId="60E70C42" w14:textId="77777777" w:rsidR="006D238A" w:rsidRPr="006D238A" w:rsidRDefault="006D238A" w:rsidP="007B070B">
            <w:pPr>
              <w:spacing w:afterAutospacing="0" w:line="240" w:lineRule="auto"/>
              <w:rPr>
                <w:ins w:id="456" w:author="Peter Dobson" w:date="2016-10-12T17:41:00Z"/>
                <w:rFonts w:ascii="Calibri" w:hAnsi="Calibri"/>
                <w:sz w:val="22"/>
                <w:lang w:val="en-AU"/>
              </w:rPr>
            </w:pPr>
            <w:ins w:id="457" w:author="Peter Dobson" w:date="2016-10-12T17:41:00Z">
              <w:r w:rsidRPr="006D238A">
                <w:rPr>
                  <w:rFonts w:ascii="Calibri" w:hAnsi="Calibri"/>
                  <w:sz w:val="22"/>
                  <w:lang w:val="en-AU"/>
                </w:rPr>
                <w:t>Confirm all equipment has arrived safely and is clearly identified.</w:t>
              </w:r>
            </w:ins>
          </w:p>
          <w:p w14:paraId="1ACE20F0" w14:textId="77777777" w:rsidR="006D238A" w:rsidRPr="006D238A" w:rsidRDefault="006D238A" w:rsidP="007B070B">
            <w:pPr>
              <w:autoSpaceDE w:val="0"/>
              <w:autoSpaceDN w:val="0"/>
              <w:adjustRightInd w:val="0"/>
              <w:spacing w:afterAutospacing="0" w:line="240" w:lineRule="auto"/>
              <w:rPr>
                <w:ins w:id="458" w:author="Peter Dobson" w:date="2016-10-12T17:41:00Z"/>
                <w:rFonts w:ascii="Calibri" w:hAnsi="Calibri" w:cs="Times-Bold"/>
                <w:b/>
                <w:bCs/>
                <w:color w:val="000000"/>
                <w:sz w:val="22"/>
                <w:lang w:val="en-AU"/>
              </w:rPr>
            </w:pPr>
          </w:p>
        </w:tc>
        <w:tc>
          <w:tcPr>
            <w:tcW w:w="1793" w:type="pct"/>
          </w:tcPr>
          <w:p w14:paraId="70D24C4F" w14:textId="77777777" w:rsidR="006D238A" w:rsidRPr="006D238A" w:rsidRDefault="006D238A" w:rsidP="007B070B">
            <w:pPr>
              <w:spacing w:afterAutospacing="0" w:line="240" w:lineRule="auto"/>
              <w:rPr>
                <w:ins w:id="459" w:author="Peter Dobson" w:date="2016-10-12T17:41:00Z"/>
                <w:rFonts w:ascii="Calibri" w:hAnsi="Calibri" w:cs="Arial"/>
                <w:sz w:val="22"/>
                <w:lang w:val="en-AU"/>
              </w:rPr>
            </w:pPr>
            <w:ins w:id="460" w:author="Peter Dobson" w:date="2016-10-12T17:41:00Z">
              <w:r w:rsidRPr="006D238A">
                <w:rPr>
                  <w:rFonts w:ascii="Calibri" w:hAnsi="Calibri" w:cs="Arial"/>
                  <w:sz w:val="22"/>
                  <w:lang w:val="en-AU"/>
                </w:rPr>
                <w:t>a. Identify all equipment by checking off against checklist.</w:t>
              </w:r>
            </w:ins>
          </w:p>
        </w:tc>
        <w:tc>
          <w:tcPr>
            <w:tcW w:w="756" w:type="pct"/>
          </w:tcPr>
          <w:p w14:paraId="4EC66A95" w14:textId="77777777" w:rsidR="006D238A" w:rsidRPr="006D238A" w:rsidRDefault="006D238A" w:rsidP="007B070B">
            <w:pPr>
              <w:spacing w:afterAutospacing="0" w:line="240" w:lineRule="auto"/>
              <w:rPr>
                <w:ins w:id="461" w:author="Peter Dobson" w:date="2016-10-12T17:41:00Z"/>
                <w:rFonts w:ascii="Calibri" w:hAnsi="Calibri" w:cs="Arial"/>
                <w:sz w:val="22"/>
                <w:lang w:val="en-AU"/>
              </w:rPr>
            </w:pPr>
            <w:ins w:id="462" w:author="Peter Dobson" w:date="2016-10-12T17:41:00Z">
              <w:r w:rsidRPr="006D238A">
                <w:rPr>
                  <w:rFonts w:ascii="Calibri" w:hAnsi="Calibri" w:cs="Arial"/>
                  <w:sz w:val="22"/>
                  <w:lang w:val="en-AU"/>
                </w:rPr>
                <w:t>All equipment present and labelled.</w:t>
              </w:r>
            </w:ins>
          </w:p>
          <w:p w14:paraId="2CF3C7F2" w14:textId="77777777" w:rsidR="006D238A" w:rsidRPr="006D238A" w:rsidRDefault="006D238A" w:rsidP="007B070B">
            <w:pPr>
              <w:spacing w:afterAutospacing="0" w:line="240" w:lineRule="auto"/>
              <w:rPr>
                <w:ins w:id="463" w:author="Peter Dobson" w:date="2016-10-12T17:41:00Z"/>
                <w:rFonts w:ascii="Calibri" w:hAnsi="Calibri" w:cs="Times-Bold"/>
                <w:b/>
                <w:bCs/>
                <w:color w:val="000000"/>
                <w:sz w:val="22"/>
                <w:lang w:val="en-AU"/>
              </w:rPr>
            </w:pPr>
          </w:p>
        </w:tc>
        <w:tc>
          <w:tcPr>
            <w:tcW w:w="403" w:type="pct"/>
          </w:tcPr>
          <w:p w14:paraId="1F4A6562" w14:textId="77777777" w:rsidR="006D238A" w:rsidRPr="006D238A" w:rsidRDefault="006D238A" w:rsidP="007B070B">
            <w:pPr>
              <w:autoSpaceDE w:val="0"/>
              <w:autoSpaceDN w:val="0"/>
              <w:adjustRightInd w:val="0"/>
              <w:spacing w:afterAutospacing="0" w:line="240" w:lineRule="auto"/>
              <w:rPr>
                <w:ins w:id="464" w:author="Peter Dobson" w:date="2016-10-12T17:41:00Z"/>
                <w:rFonts w:ascii="Calibri" w:hAnsi="Calibri" w:cs="Times-Bold"/>
                <w:bCs/>
                <w:color w:val="000000"/>
                <w:sz w:val="22"/>
                <w:lang w:val="en-AU"/>
              </w:rPr>
            </w:pPr>
            <w:ins w:id="465" w:author="Peter Dobson" w:date="2016-10-12T17:41:00Z">
              <w:r w:rsidRPr="006D238A">
                <w:rPr>
                  <w:rFonts w:ascii="Calibri" w:hAnsi="Calibri" w:cs="Times-Bold"/>
                  <w:bCs/>
                  <w:color w:val="000000"/>
                  <w:sz w:val="22"/>
                  <w:lang w:val="en-AU"/>
                </w:rPr>
                <w:t>Yes/No</w:t>
              </w:r>
            </w:ins>
          </w:p>
        </w:tc>
        <w:tc>
          <w:tcPr>
            <w:tcW w:w="1019" w:type="pct"/>
          </w:tcPr>
          <w:p w14:paraId="04202B9C" w14:textId="77777777" w:rsidR="006D238A" w:rsidRPr="006D238A" w:rsidRDefault="006D238A" w:rsidP="007B070B">
            <w:pPr>
              <w:autoSpaceDE w:val="0"/>
              <w:autoSpaceDN w:val="0"/>
              <w:adjustRightInd w:val="0"/>
              <w:spacing w:afterAutospacing="0" w:line="240" w:lineRule="auto"/>
              <w:rPr>
                <w:ins w:id="466" w:author="Peter Dobson" w:date="2016-10-12T17:41:00Z"/>
                <w:rFonts w:ascii="Calibri" w:hAnsi="Calibri" w:cs="Times-Bold"/>
                <w:bCs/>
                <w:color w:val="000000"/>
                <w:sz w:val="22"/>
                <w:lang w:val="en-AU"/>
              </w:rPr>
            </w:pPr>
          </w:p>
        </w:tc>
      </w:tr>
      <w:tr w:rsidR="006D238A" w:rsidRPr="006D238A" w14:paraId="10FF0DEB" w14:textId="77777777" w:rsidTr="007B070B">
        <w:trPr>
          <w:trHeight w:val="409"/>
          <w:ins w:id="467" w:author="Peter Dobson" w:date="2016-10-12T17:41:00Z"/>
        </w:trPr>
        <w:tc>
          <w:tcPr>
            <w:tcW w:w="246" w:type="pct"/>
            <w:vMerge/>
          </w:tcPr>
          <w:p w14:paraId="6320F63E" w14:textId="77777777" w:rsidR="006D238A" w:rsidRPr="006D238A" w:rsidRDefault="006D238A">
            <w:pPr>
              <w:autoSpaceDE w:val="0"/>
              <w:autoSpaceDN w:val="0"/>
              <w:adjustRightInd w:val="0"/>
              <w:spacing w:afterAutospacing="0" w:line="240" w:lineRule="auto"/>
              <w:rPr>
                <w:ins w:id="468" w:author="Peter Dobson" w:date="2016-10-12T17:41:00Z"/>
                <w:rFonts w:ascii="Calibri" w:hAnsi="Calibri" w:cs="Times-Bold"/>
                <w:b/>
                <w:bCs/>
                <w:color w:val="000000"/>
                <w:sz w:val="22"/>
                <w:lang w:val="en-AU"/>
              </w:rPr>
              <w:pPrChange w:id="469" w:author="Peter Dobson" w:date="2016-10-12T17:42:00Z">
                <w:pPr>
                  <w:autoSpaceDE w:val="0"/>
                  <w:autoSpaceDN w:val="0"/>
                  <w:adjustRightInd w:val="0"/>
                  <w:spacing w:line="240" w:lineRule="auto"/>
                </w:pPr>
              </w:pPrChange>
            </w:pPr>
          </w:p>
        </w:tc>
        <w:tc>
          <w:tcPr>
            <w:tcW w:w="783" w:type="pct"/>
            <w:vMerge/>
          </w:tcPr>
          <w:p w14:paraId="02939FAA" w14:textId="77777777" w:rsidR="006D238A" w:rsidRPr="006D238A" w:rsidRDefault="006D238A">
            <w:pPr>
              <w:spacing w:afterAutospacing="0" w:line="240" w:lineRule="auto"/>
              <w:rPr>
                <w:ins w:id="470" w:author="Peter Dobson" w:date="2016-10-12T17:41:00Z"/>
                <w:rFonts w:ascii="Calibri" w:hAnsi="Calibri"/>
                <w:sz w:val="22"/>
                <w:lang w:val="en-AU"/>
              </w:rPr>
              <w:pPrChange w:id="471" w:author="Peter Dobson" w:date="2016-10-12T17:42:00Z">
                <w:pPr>
                  <w:spacing w:line="240" w:lineRule="auto"/>
                </w:pPr>
              </w:pPrChange>
            </w:pPr>
          </w:p>
        </w:tc>
        <w:tc>
          <w:tcPr>
            <w:tcW w:w="1793" w:type="pct"/>
          </w:tcPr>
          <w:p w14:paraId="7460E8E3" w14:textId="77777777" w:rsidR="006D238A" w:rsidRPr="006D238A" w:rsidRDefault="006D238A">
            <w:pPr>
              <w:spacing w:afterAutospacing="0" w:line="240" w:lineRule="auto"/>
              <w:rPr>
                <w:ins w:id="472" w:author="Peter Dobson" w:date="2016-10-12T17:41:00Z"/>
                <w:rFonts w:ascii="Calibri" w:hAnsi="Calibri" w:cs="Arial"/>
                <w:sz w:val="22"/>
                <w:lang w:val="en-AU"/>
              </w:rPr>
              <w:pPrChange w:id="473" w:author="Peter Dobson" w:date="2016-10-12T17:42:00Z">
                <w:pPr>
                  <w:spacing w:line="240" w:lineRule="auto"/>
                </w:pPr>
              </w:pPrChange>
            </w:pPr>
            <w:ins w:id="474" w:author="Peter Dobson" w:date="2016-10-12T17:41:00Z">
              <w:r w:rsidRPr="006D238A">
                <w:rPr>
                  <w:rFonts w:ascii="Calibri" w:hAnsi="Calibri" w:cs="Arial"/>
                  <w:sz w:val="22"/>
                  <w:lang w:val="en-AU"/>
                </w:rPr>
                <w:t>b. Inspect for any physical damage.</w:t>
              </w:r>
            </w:ins>
          </w:p>
        </w:tc>
        <w:tc>
          <w:tcPr>
            <w:tcW w:w="756" w:type="pct"/>
          </w:tcPr>
          <w:p w14:paraId="44D34C25" w14:textId="77777777" w:rsidR="006D238A" w:rsidRPr="006D238A" w:rsidRDefault="006D238A">
            <w:pPr>
              <w:spacing w:afterAutospacing="0" w:line="240" w:lineRule="auto"/>
              <w:rPr>
                <w:ins w:id="475" w:author="Peter Dobson" w:date="2016-10-12T17:41:00Z"/>
                <w:rFonts w:ascii="Calibri" w:hAnsi="Calibri" w:cs="Arial"/>
                <w:i/>
                <w:sz w:val="22"/>
                <w:lang w:val="en-AU"/>
              </w:rPr>
              <w:pPrChange w:id="476" w:author="Peter Dobson" w:date="2016-10-12T17:42:00Z">
                <w:pPr>
                  <w:spacing w:line="240" w:lineRule="auto"/>
                </w:pPr>
              </w:pPrChange>
            </w:pPr>
            <w:ins w:id="477" w:author="Peter Dobson" w:date="2016-10-12T17:41:00Z">
              <w:r w:rsidRPr="006D238A">
                <w:rPr>
                  <w:rFonts w:ascii="Calibri" w:hAnsi="Calibri" w:cs="Arial"/>
                  <w:sz w:val="22"/>
                  <w:lang w:val="en-AU"/>
                </w:rPr>
                <w:t>No visible damage.</w:t>
              </w:r>
            </w:ins>
          </w:p>
          <w:p w14:paraId="791D05C6" w14:textId="77777777" w:rsidR="006D238A" w:rsidRPr="006D238A" w:rsidRDefault="006D238A">
            <w:pPr>
              <w:spacing w:afterAutospacing="0" w:line="240" w:lineRule="auto"/>
              <w:rPr>
                <w:ins w:id="478" w:author="Peter Dobson" w:date="2016-10-12T17:41:00Z"/>
                <w:rFonts w:ascii="Calibri" w:hAnsi="Calibri" w:cs="Arial"/>
                <w:sz w:val="22"/>
                <w:lang w:val="en-AU"/>
              </w:rPr>
              <w:pPrChange w:id="479" w:author="Peter Dobson" w:date="2016-10-12T17:42:00Z">
                <w:pPr>
                  <w:spacing w:line="240" w:lineRule="auto"/>
                </w:pPr>
              </w:pPrChange>
            </w:pPr>
          </w:p>
        </w:tc>
        <w:tc>
          <w:tcPr>
            <w:tcW w:w="403" w:type="pct"/>
          </w:tcPr>
          <w:p w14:paraId="69737111" w14:textId="77777777" w:rsidR="006D238A" w:rsidRPr="006D238A" w:rsidRDefault="006D238A">
            <w:pPr>
              <w:autoSpaceDE w:val="0"/>
              <w:autoSpaceDN w:val="0"/>
              <w:adjustRightInd w:val="0"/>
              <w:spacing w:afterAutospacing="0" w:line="240" w:lineRule="auto"/>
              <w:rPr>
                <w:ins w:id="480" w:author="Peter Dobson" w:date="2016-10-12T17:41:00Z"/>
                <w:rFonts w:ascii="Calibri" w:hAnsi="Calibri" w:cs="Times-Bold"/>
                <w:bCs/>
                <w:color w:val="000000"/>
                <w:sz w:val="22"/>
                <w:lang w:val="en-AU"/>
              </w:rPr>
              <w:pPrChange w:id="481" w:author="Peter Dobson" w:date="2016-10-12T17:42:00Z">
                <w:pPr>
                  <w:autoSpaceDE w:val="0"/>
                  <w:autoSpaceDN w:val="0"/>
                  <w:adjustRightInd w:val="0"/>
                  <w:spacing w:line="240" w:lineRule="auto"/>
                </w:pPr>
              </w:pPrChange>
            </w:pPr>
            <w:ins w:id="482" w:author="Peter Dobson" w:date="2016-10-12T17:41:00Z">
              <w:r w:rsidRPr="006D238A">
                <w:rPr>
                  <w:rFonts w:ascii="Calibri" w:hAnsi="Calibri" w:cs="Times-Bold"/>
                  <w:bCs/>
                  <w:color w:val="000000"/>
                  <w:sz w:val="22"/>
                  <w:lang w:val="en-AU"/>
                </w:rPr>
                <w:t>Yes/No</w:t>
              </w:r>
            </w:ins>
          </w:p>
        </w:tc>
        <w:tc>
          <w:tcPr>
            <w:tcW w:w="1019" w:type="pct"/>
          </w:tcPr>
          <w:p w14:paraId="0CC58800" w14:textId="77777777" w:rsidR="006D238A" w:rsidRPr="006D238A" w:rsidRDefault="006D238A">
            <w:pPr>
              <w:autoSpaceDE w:val="0"/>
              <w:autoSpaceDN w:val="0"/>
              <w:adjustRightInd w:val="0"/>
              <w:spacing w:afterAutospacing="0" w:line="240" w:lineRule="auto"/>
              <w:rPr>
                <w:ins w:id="483" w:author="Peter Dobson" w:date="2016-10-12T17:41:00Z"/>
                <w:rFonts w:ascii="Calibri" w:hAnsi="Calibri" w:cs="Times-Bold"/>
                <w:bCs/>
                <w:color w:val="000000"/>
                <w:sz w:val="22"/>
                <w:lang w:val="en-AU"/>
              </w:rPr>
              <w:pPrChange w:id="484" w:author="Peter Dobson" w:date="2016-10-12T17:42:00Z">
                <w:pPr>
                  <w:autoSpaceDE w:val="0"/>
                  <w:autoSpaceDN w:val="0"/>
                  <w:adjustRightInd w:val="0"/>
                  <w:spacing w:line="240" w:lineRule="auto"/>
                </w:pPr>
              </w:pPrChange>
            </w:pPr>
          </w:p>
        </w:tc>
      </w:tr>
      <w:tr w:rsidR="006D238A" w:rsidRPr="006D238A" w14:paraId="32485DB9" w14:textId="77777777" w:rsidTr="007B070B">
        <w:trPr>
          <w:trHeight w:val="561"/>
          <w:ins w:id="485" w:author="Peter Dobson" w:date="2016-10-12T17:41:00Z"/>
        </w:trPr>
        <w:tc>
          <w:tcPr>
            <w:tcW w:w="246" w:type="pct"/>
            <w:vMerge/>
          </w:tcPr>
          <w:p w14:paraId="23C5A067" w14:textId="77777777" w:rsidR="006D238A" w:rsidRPr="006D238A" w:rsidRDefault="006D238A">
            <w:pPr>
              <w:autoSpaceDE w:val="0"/>
              <w:autoSpaceDN w:val="0"/>
              <w:adjustRightInd w:val="0"/>
              <w:spacing w:afterAutospacing="0" w:line="240" w:lineRule="auto"/>
              <w:rPr>
                <w:ins w:id="486" w:author="Peter Dobson" w:date="2016-10-12T17:41:00Z"/>
                <w:rFonts w:ascii="Calibri" w:hAnsi="Calibri" w:cs="Times-Bold"/>
                <w:b/>
                <w:bCs/>
                <w:color w:val="000000"/>
                <w:sz w:val="22"/>
                <w:lang w:val="en-AU"/>
              </w:rPr>
              <w:pPrChange w:id="487" w:author="Peter Dobson" w:date="2016-10-12T17:42:00Z">
                <w:pPr>
                  <w:autoSpaceDE w:val="0"/>
                  <w:autoSpaceDN w:val="0"/>
                  <w:adjustRightInd w:val="0"/>
                  <w:spacing w:line="240" w:lineRule="auto"/>
                </w:pPr>
              </w:pPrChange>
            </w:pPr>
          </w:p>
        </w:tc>
        <w:tc>
          <w:tcPr>
            <w:tcW w:w="783" w:type="pct"/>
            <w:vMerge/>
          </w:tcPr>
          <w:p w14:paraId="6FA75373" w14:textId="77777777" w:rsidR="006D238A" w:rsidRPr="006D238A" w:rsidRDefault="006D238A">
            <w:pPr>
              <w:spacing w:afterAutospacing="0" w:line="240" w:lineRule="auto"/>
              <w:rPr>
                <w:ins w:id="488" w:author="Peter Dobson" w:date="2016-10-12T17:41:00Z"/>
                <w:rFonts w:ascii="Calibri" w:hAnsi="Calibri"/>
                <w:sz w:val="22"/>
                <w:lang w:val="en-AU"/>
              </w:rPr>
              <w:pPrChange w:id="489" w:author="Peter Dobson" w:date="2016-10-12T17:42:00Z">
                <w:pPr>
                  <w:spacing w:line="240" w:lineRule="auto"/>
                </w:pPr>
              </w:pPrChange>
            </w:pPr>
          </w:p>
        </w:tc>
        <w:tc>
          <w:tcPr>
            <w:tcW w:w="1793" w:type="pct"/>
          </w:tcPr>
          <w:p w14:paraId="01396049" w14:textId="77777777" w:rsidR="006D238A" w:rsidRPr="006D238A" w:rsidRDefault="006D238A">
            <w:pPr>
              <w:spacing w:afterAutospacing="0" w:line="240" w:lineRule="auto"/>
              <w:rPr>
                <w:ins w:id="490" w:author="Peter Dobson" w:date="2016-10-12T17:41:00Z"/>
                <w:rFonts w:ascii="Calibri" w:hAnsi="Calibri" w:cs="Arial"/>
                <w:sz w:val="22"/>
                <w:lang w:val="en-AU"/>
              </w:rPr>
              <w:pPrChange w:id="491" w:author="Peter Dobson" w:date="2016-10-12T17:42:00Z">
                <w:pPr>
                  <w:spacing w:line="240" w:lineRule="auto"/>
                </w:pPr>
              </w:pPrChange>
            </w:pPr>
            <w:ins w:id="492" w:author="Peter Dobson" w:date="2016-10-12T17:41:00Z">
              <w:r w:rsidRPr="006D238A">
                <w:rPr>
                  <w:rFonts w:ascii="Calibri" w:hAnsi="Calibri" w:cs="Arial"/>
                  <w:sz w:val="22"/>
                  <w:lang w:val="en-AU"/>
                </w:rPr>
                <w:t>c. Confirm all units are clearly identified with Maximo numbers (where applicable).</w:t>
              </w:r>
            </w:ins>
          </w:p>
        </w:tc>
        <w:tc>
          <w:tcPr>
            <w:tcW w:w="756" w:type="pct"/>
          </w:tcPr>
          <w:p w14:paraId="112F8D97" w14:textId="77777777" w:rsidR="006D238A" w:rsidRPr="006D238A" w:rsidRDefault="006D238A">
            <w:pPr>
              <w:spacing w:afterAutospacing="0" w:line="240" w:lineRule="auto"/>
              <w:rPr>
                <w:ins w:id="493" w:author="Peter Dobson" w:date="2016-10-12T17:41:00Z"/>
                <w:rFonts w:ascii="Calibri" w:hAnsi="Calibri" w:cs="Arial"/>
                <w:sz w:val="22"/>
                <w:lang w:val="en-AU"/>
              </w:rPr>
              <w:pPrChange w:id="494" w:author="Peter Dobson" w:date="2016-10-12T17:42:00Z">
                <w:pPr>
                  <w:spacing w:line="240" w:lineRule="auto"/>
                </w:pPr>
              </w:pPrChange>
            </w:pPr>
            <w:ins w:id="495" w:author="Peter Dobson" w:date="2016-10-12T17:41:00Z">
              <w:r w:rsidRPr="006D238A">
                <w:rPr>
                  <w:rFonts w:ascii="Calibri" w:hAnsi="Calibri" w:cs="Arial"/>
                  <w:sz w:val="22"/>
                  <w:lang w:val="en-AU"/>
                </w:rPr>
                <w:t>All applicable equipment have Maximo labels.</w:t>
              </w:r>
            </w:ins>
          </w:p>
        </w:tc>
        <w:tc>
          <w:tcPr>
            <w:tcW w:w="403" w:type="pct"/>
          </w:tcPr>
          <w:p w14:paraId="68578EC1" w14:textId="77777777" w:rsidR="006D238A" w:rsidRPr="006D238A" w:rsidRDefault="006D238A">
            <w:pPr>
              <w:autoSpaceDE w:val="0"/>
              <w:autoSpaceDN w:val="0"/>
              <w:adjustRightInd w:val="0"/>
              <w:spacing w:afterAutospacing="0" w:line="240" w:lineRule="auto"/>
              <w:rPr>
                <w:ins w:id="496" w:author="Peter Dobson" w:date="2016-10-12T17:41:00Z"/>
                <w:rFonts w:ascii="Calibri" w:hAnsi="Calibri" w:cs="Times-Bold"/>
                <w:bCs/>
                <w:color w:val="000000"/>
                <w:sz w:val="22"/>
                <w:lang w:val="en-AU"/>
              </w:rPr>
              <w:pPrChange w:id="497" w:author="Peter Dobson" w:date="2016-10-12T17:42:00Z">
                <w:pPr>
                  <w:autoSpaceDE w:val="0"/>
                  <w:autoSpaceDN w:val="0"/>
                  <w:adjustRightInd w:val="0"/>
                  <w:spacing w:line="240" w:lineRule="auto"/>
                </w:pPr>
              </w:pPrChange>
            </w:pPr>
            <w:ins w:id="498" w:author="Peter Dobson" w:date="2016-10-12T17:41:00Z">
              <w:r w:rsidRPr="006D238A">
                <w:rPr>
                  <w:rFonts w:ascii="Calibri" w:hAnsi="Calibri" w:cs="Times-Bold"/>
                  <w:bCs/>
                  <w:color w:val="000000"/>
                  <w:sz w:val="22"/>
                  <w:lang w:val="en-AU"/>
                </w:rPr>
                <w:t>Yes/No</w:t>
              </w:r>
            </w:ins>
          </w:p>
        </w:tc>
        <w:tc>
          <w:tcPr>
            <w:tcW w:w="1019" w:type="pct"/>
          </w:tcPr>
          <w:p w14:paraId="020C7099" w14:textId="77777777" w:rsidR="006D238A" w:rsidRPr="006D238A" w:rsidRDefault="006D238A">
            <w:pPr>
              <w:autoSpaceDE w:val="0"/>
              <w:autoSpaceDN w:val="0"/>
              <w:adjustRightInd w:val="0"/>
              <w:spacing w:afterAutospacing="0" w:line="240" w:lineRule="auto"/>
              <w:rPr>
                <w:ins w:id="499" w:author="Peter Dobson" w:date="2016-10-12T17:41:00Z"/>
                <w:rFonts w:ascii="Calibri" w:hAnsi="Calibri" w:cs="Times-Bold"/>
                <w:bCs/>
                <w:color w:val="000000"/>
                <w:sz w:val="22"/>
                <w:lang w:val="en-AU"/>
              </w:rPr>
              <w:pPrChange w:id="500" w:author="Peter Dobson" w:date="2016-10-12T17:42:00Z">
                <w:pPr>
                  <w:autoSpaceDE w:val="0"/>
                  <w:autoSpaceDN w:val="0"/>
                  <w:adjustRightInd w:val="0"/>
                  <w:spacing w:line="240" w:lineRule="auto"/>
                </w:pPr>
              </w:pPrChange>
            </w:pPr>
          </w:p>
        </w:tc>
      </w:tr>
      <w:tr w:rsidR="006D238A" w:rsidRPr="006D238A" w14:paraId="1CE45DE5" w14:textId="77777777" w:rsidTr="007B070B">
        <w:trPr>
          <w:trHeight w:val="784"/>
          <w:ins w:id="501" w:author="Peter Dobson" w:date="2016-10-12T17:41:00Z"/>
        </w:trPr>
        <w:tc>
          <w:tcPr>
            <w:tcW w:w="246" w:type="pct"/>
            <w:vMerge w:val="restart"/>
          </w:tcPr>
          <w:p w14:paraId="1D404845" w14:textId="77777777" w:rsidR="006D238A" w:rsidRPr="006D238A" w:rsidRDefault="006D238A" w:rsidP="007B070B">
            <w:pPr>
              <w:autoSpaceDE w:val="0"/>
              <w:autoSpaceDN w:val="0"/>
              <w:adjustRightInd w:val="0"/>
              <w:spacing w:afterAutospacing="0" w:line="240" w:lineRule="auto"/>
              <w:rPr>
                <w:ins w:id="502" w:author="Peter Dobson" w:date="2016-10-12T17:41:00Z"/>
                <w:rFonts w:ascii="Calibri" w:hAnsi="Calibri" w:cs="Times-Bold"/>
                <w:b/>
                <w:bCs/>
                <w:color w:val="000000"/>
                <w:sz w:val="22"/>
                <w:lang w:val="en-AU"/>
              </w:rPr>
            </w:pPr>
            <w:ins w:id="503" w:author="Peter Dobson" w:date="2016-10-12T17:41:00Z">
              <w:r w:rsidRPr="006D238A">
                <w:rPr>
                  <w:rFonts w:ascii="Calibri" w:hAnsi="Calibri" w:cs="Times-Bold"/>
                  <w:b/>
                  <w:bCs/>
                  <w:color w:val="000000"/>
                  <w:sz w:val="22"/>
                  <w:lang w:val="en-AU"/>
                </w:rPr>
                <w:t>2</w:t>
              </w:r>
            </w:ins>
          </w:p>
        </w:tc>
        <w:tc>
          <w:tcPr>
            <w:tcW w:w="783" w:type="pct"/>
            <w:vMerge w:val="restart"/>
          </w:tcPr>
          <w:p w14:paraId="4621432D" w14:textId="77777777" w:rsidR="006D238A" w:rsidRPr="006D238A" w:rsidRDefault="006D238A" w:rsidP="007B070B">
            <w:pPr>
              <w:spacing w:afterAutospacing="0" w:line="240" w:lineRule="auto"/>
              <w:rPr>
                <w:ins w:id="504" w:author="Peter Dobson" w:date="2016-10-12T17:41:00Z"/>
                <w:rFonts w:ascii="Calibri" w:hAnsi="Calibri"/>
                <w:sz w:val="22"/>
                <w:lang w:val="en-AU"/>
              </w:rPr>
            </w:pPr>
            <w:ins w:id="505" w:author="Peter Dobson" w:date="2016-10-12T17:41:00Z">
              <w:r w:rsidRPr="006D238A">
                <w:rPr>
                  <w:rFonts w:ascii="Calibri" w:hAnsi="Calibri"/>
                  <w:sz w:val="22"/>
                  <w:lang w:val="en-AU"/>
                </w:rPr>
                <w:t>Inspection of existing lantern stand.</w:t>
              </w:r>
            </w:ins>
          </w:p>
          <w:p w14:paraId="051AF376" w14:textId="77777777" w:rsidR="006D238A" w:rsidRPr="006D238A" w:rsidRDefault="006D238A" w:rsidP="007B070B">
            <w:pPr>
              <w:autoSpaceDE w:val="0"/>
              <w:autoSpaceDN w:val="0"/>
              <w:adjustRightInd w:val="0"/>
              <w:spacing w:afterAutospacing="0" w:line="240" w:lineRule="auto"/>
              <w:rPr>
                <w:ins w:id="506" w:author="Peter Dobson" w:date="2016-10-12T17:41:00Z"/>
                <w:rFonts w:ascii="Calibri" w:hAnsi="Calibri" w:cs="Times-Bold"/>
                <w:b/>
                <w:bCs/>
                <w:color w:val="000000"/>
                <w:sz w:val="22"/>
                <w:lang w:val="en-AU"/>
              </w:rPr>
            </w:pPr>
          </w:p>
        </w:tc>
        <w:tc>
          <w:tcPr>
            <w:tcW w:w="1793" w:type="pct"/>
          </w:tcPr>
          <w:p w14:paraId="75FAAEBC" w14:textId="77777777" w:rsidR="006D238A" w:rsidRPr="006D238A" w:rsidRDefault="006D238A" w:rsidP="007B070B">
            <w:pPr>
              <w:spacing w:afterAutospacing="0" w:line="240" w:lineRule="auto"/>
              <w:rPr>
                <w:ins w:id="507" w:author="Peter Dobson" w:date="2016-10-12T17:41:00Z"/>
                <w:rFonts w:ascii="Calibri" w:hAnsi="Calibri" w:cs="Times-Bold"/>
                <w:b/>
                <w:bCs/>
                <w:color w:val="000000"/>
                <w:sz w:val="22"/>
                <w:lang w:val="en-AU"/>
              </w:rPr>
            </w:pPr>
            <w:ins w:id="508" w:author="Peter Dobson" w:date="2016-10-12T17:41:00Z">
              <w:r w:rsidRPr="006D238A">
                <w:rPr>
                  <w:rFonts w:ascii="Calibri" w:hAnsi="Calibri" w:cs="Arial"/>
                  <w:sz w:val="22"/>
                  <w:lang w:val="en-AU"/>
                </w:rPr>
                <w:t>a. Identify the mounting position and confirm the mounting requirements for the new lantern as per the drawings.</w:t>
              </w:r>
            </w:ins>
          </w:p>
        </w:tc>
        <w:tc>
          <w:tcPr>
            <w:tcW w:w="756" w:type="pct"/>
          </w:tcPr>
          <w:p w14:paraId="2D0E5D55" w14:textId="77777777" w:rsidR="006D238A" w:rsidRPr="006D238A" w:rsidRDefault="006D238A" w:rsidP="007B070B">
            <w:pPr>
              <w:spacing w:afterAutospacing="0" w:line="240" w:lineRule="auto"/>
              <w:rPr>
                <w:ins w:id="509" w:author="Peter Dobson" w:date="2016-10-12T17:41:00Z"/>
                <w:rFonts w:ascii="Calibri" w:hAnsi="Calibri" w:cs="Arial"/>
                <w:sz w:val="22"/>
                <w:lang w:val="en-AU"/>
              </w:rPr>
            </w:pPr>
            <w:ins w:id="510" w:author="Peter Dobson" w:date="2016-10-12T17:41:00Z">
              <w:r w:rsidRPr="006D238A">
                <w:rPr>
                  <w:rFonts w:ascii="Calibri" w:hAnsi="Calibri" w:cs="Arial"/>
                  <w:sz w:val="22"/>
                  <w:lang w:val="en-AU"/>
                </w:rPr>
                <w:t>All equipment can be installed as per drawings.</w:t>
              </w:r>
            </w:ins>
          </w:p>
        </w:tc>
        <w:tc>
          <w:tcPr>
            <w:tcW w:w="403" w:type="pct"/>
          </w:tcPr>
          <w:p w14:paraId="1B1F433F" w14:textId="77777777" w:rsidR="006D238A" w:rsidRPr="006D238A" w:rsidRDefault="006D238A" w:rsidP="007B070B">
            <w:pPr>
              <w:autoSpaceDE w:val="0"/>
              <w:autoSpaceDN w:val="0"/>
              <w:adjustRightInd w:val="0"/>
              <w:spacing w:afterAutospacing="0" w:line="240" w:lineRule="auto"/>
              <w:rPr>
                <w:ins w:id="511" w:author="Peter Dobson" w:date="2016-10-12T17:41:00Z"/>
                <w:rFonts w:ascii="Calibri" w:hAnsi="Calibri" w:cs="Times-Bold"/>
                <w:bCs/>
                <w:color w:val="000000"/>
                <w:sz w:val="22"/>
                <w:lang w:val="en-AU"/>
              </w:rPr>
            </w:pPr>
            <w:ins w:id="512" w:author="Peter Dobson" w:date="2016-10-12T17:41:00Z">
              <w:r w:rsidRPr="006D238A">
                <w:rPr>
                  <w:rFonts w:ascii="Calibri" w:hAnsi="Calibri" w:cs="Times-Bold"/>
                  <w:bCs/>
                  <w:color w:val="000000"/>
                  <w:sz w:val="22"/>
                  <w:lang w:val="en-AU"/>
                </w:rPr>
                <w:t>Yes/No</w:t>
              </w:r>
            </w:ins>
          </w:p>
        </w:tc>
        <w:tc>
          <w:tcPr>
            <w:tcW w:w="1019" w:type="pct"/>
            <w:vMerge w:val="restart"/>
          </w:tcPr>
          <w:p w14:paraId="196398A9" w14:textId="77777777" w:rsidR="006D238A" w:rsidRPr="006D238A" w:rsidRDefault="006D238A" w:rsidP="007B070B">
            <w:pPr>
              <w:autoSpaceDE w:val="0"/>
              <w:autoSpaceDN w:val="0"/>
              <w:adjustRightInd w:val="0"/>
              <w:spacing w:afterAutospacing="0" w:line="240" w:lineRule="auto"/>
              <w:rPr>
                <w:ins w:id="513" w:author="Peter Dobson" w:date="2016-10-12T17:41:00Z"/>
                <w:rFonts w:ascii="Calibri" w:hAnsi="Calibri" w:cs="Times-Bold"/>
                <w:bCs/>
                <w:color w:val="000000"/>
                <w:sz w:val="22"/>
                <w:lang w:val="en-AU"/>
              </w:rPr>
            </w:pPr>
          </w:p>
        </w:tc>
      </w:tr>
      <w:tr w:rsidR="006D238A" w:rsidRPr="006D238A" w14:paraId="388D841B" w14:textId="77777777" w:rsidTr="007B070B">
        <w:trPr>
          <w:trHeight w:val="524"/>
          <w:ins w:id="514" w:author="Peter Dobson" w:date="2016-10-12T17:41:00Z"/>
        </w:trPr>
        <w:tc>
          <w:tcPr>
            <w:tcW w:w="246" w:type="pct"/>
            <w:vMerge/>
          </w:tcPr>
          <w:p w14:paraId="7FF2CD24" w14:textId="77777777" w:rsidR="006D238A" w:rsidRPr="006D238A" w:rsidRDefault="006D238A">
            <w:pPr>
              <w:autoSpaceDE w:val="0"/>
              <w:autoSpaceDN w:val="0"/>
              <w:adjustRightInd w:val="0"/>
              <w:spacing w:afterAutospacing="0" w:line="240" w:lineRule="auto"/>
              <w:rPr>
                <w:ins w:id="515" w:author="Peter Dobson" w:date="2016-10-12T17:41:00Z"/>
                <w:rFonts w:ascii="Calibri" w:hAnsi="Calibri" w:cs="Times-Bold"/>
                <w:b/>
                <w:bCs/>
                <w:color w:val="000000"/>
                <w:sz w:val="22"/>
                <w:lang w:val="en-AU"/>
              </w:rPr>
              <w:pPrChange w:id="516" w:author="Peter Dobson" w:date="2016-10-12T17:42:00Z">
                <w:pPr>
                  <w:autoSpaceDE w:val="0"/>
                  <w:autoSpaceDN w:val="0"/>
                  <w:adjustRightInd w:val="0"/>
                  <w:spacing w:line="240" w:lineRule="auto"/>
                </w:pPr>
              </w:pPrChange>
            </w:pPr>
          </w:p>
        </w:tc>
        <w:tc>
          <w:tcPr>
            <w:tcW w:w="783" w:type="pct"/>
            <w:vMerge/>
          </w:tcPr>
          <w:p w14:paraId="20B4CBB3" w14:textId="77777777" w:rsidR="006D238A" w:rsidRPr="006D238A" w:rsidRDefault="006D238A">
            <w:pPr>
              <w:spacing w:afterAutospacing="0" w:line="240" w:lineRule="auto"/>
              <w:rPr>
                <w:ins w:id="517" w:author="Peter Dobson" w:date="2016-10-12T17:41:00Z"/>
                <w:rFonts w:ascii="Calibri" w:hAnsi="Calibri"/>
                <w:sz w:val="22"/>
                <w:lang w:val="en-AU"/>
              </w:rPr>
              <w:pPrChange w:id="518" w:author="Peter Dobson" w:date="2016-10-12T17:42:00Z">
                <w:pPr>
                  <w:spacing w:line="240" w:lineRule="auto"/>
                </w:pPr>
              </w:pPrChange>
            </w:pPr>
          </w:p>
        </w:tc>
        <w:tc>
          <w:tcPr>
            <w:tcW w:w="1793" w:type="pct"/>
          </w:tcPr>
          <w:p w14:paraId="52F761FA" w14:textId="77777777" w:rsidR="006D238A" w:rsidRPr="006D238A" w:rsidRDefault="006D238A">
            <w:pPr>
              <w:spacing w:afterAutospacing="0" w:line="240" w:lineRule="auto"/>
              <w:rPr>
                <w:ins w:id="519" w:author="Peter Dobson" w:date="2016-10-12T17:41:00Z"/>
                <w:rFonts w:ascii="Calibri" w:hAnsi="Calibri" w:cs="Arial"/>
                <w:sz w:val="22"/>
                <w:lang w:val="en-AU"/>
              </w:rPr>
              <w:pPrChange w:id="520" w:author="Peter Dobson" w:date="2016-10-12T17:42:00Z">
                <w:pPr>
                  <w:spacing w:line="240" w:lineRule="auto"/>
                </w:pPr>
              </w:pPrChange>
            </w:pPr>
            <w:ins w:id="521" w:author="Peter Dobson" w:date="2016-10-12T17:41:00Z">
              <w:r w:rsidRPr="006D238A">
                <w:rPr>
                  <w:rFonts w:ascii="Calibri" w:hAnsi="Calibri" w:cs="Arial"/>
                  <w:sz w:val="22"/>
                  <w:lang w:val="en-AU"/>
                </w:rPr>
                <w:t>b. Identify the mounting position and confirm mounting requirements for the lantern junction box as per the drawings.</w:t>
              </w:r>
            </w:ins>
          </w:p>
        </w:tc>
        <w:tc>
          <w:tcPr>
            <w:tcW w:w="756" w:type="pct"/>
          </w:tcPr>
          <w:p w14:paraId="77768663" w14:textId="77777777" w:rsidR="006D238A" w:rsidRPr="006D238A" w:rsidRDefault="006D238A">
            <w:pPr>
              <w:spacing w:afterAutospacing="0" w:line="240" w:lineRule="auto"/>
              <w:rPr>
                <w:ins w:id="522" w:author="Peter Dobson" w:date="2016-10-12T17:41:00Z"/>
                <w:rFonts w:ascii="Calibri" w:hAnsi="Calibri" w:cs="Arial"/>
                <w:sz w:val="22"/>
                <w:lang w:val="en-AU"/>
              </w:rPr>
              <w:pPrChange w:id="523" w:author="Peter Dobson" w:date="2016-10-12T17:42:00Z">
                <w:pPr>
                  <w:spacing w:line="240" w:lineRule="auto"/>
                </w:pPr>
              </w:pPrChange>
            </w:pPr>
            <w:ins w:id="524" w:author="Peter Dobson" w:date="2016-10-12T17:41:00Z">
              <w:r w:rsidRPr="006D238A">
                <w:rPr>
                  <w:rFonts w:ascii="Calibri" w:hAnsi="Calibri" w:cs="Arial"/>
                  <w:sz w:val="22"/>
                  <w:lang w:val="en-AU"/>
                </w:rPr>
                <w:t>All equipment can be installed as per the drawings.</w:t>
              </w:r>
            </w:ins>
          </w:p>
        </w:tc>
        <w:tc>
          <w:tcPr>
            <w:tcW w:w="403" w:type="pct"/>
          </w:tcPr>
          <w:p w14:paraId="190E8A9D" w14:textId="77777777" w:rsidR="006D238A" w:rsidRPr="006D238A" w:rsidRDefault="006D238A">
            <w:pPr>
              <w:autoSpaceDE w:val="0"/>
              <w:autoSpaceDN w:val="0"/>
              <w:adjustRightInd w:val="0"/>
              <w:spacing w:afterAutospacing="0" w:line="240" w:lineRule="auto"/>
              <w:rPr>
                <w:ins w:id="525" w:author="Peter Dobson" w:date="2016-10-12T17:41:00Z"/>
                <w:rFonts w:ascii="Calibri" w:hAnsi="Calibri" w:cs="Times-Bold"/>
                <w:bCs/>
                <w:color w:val="000000"/>
                <w:sz w:val="22"/>
                <w:lang w:val="en-AU"/>
              </w:rPr>
              <w:pPrChange w:id="526" w:author="Peter Dobson" w:date="2016-10-12T17:42:00Z">
                <w:pPr>
                  <w:autoSpaceDE w:val="0"/>
                  <w:autoSpaceDN w:val="0"/>
                  <w:adjustRightInd w:val="0"/>
                  <w:spacing w:line="240" w:lineRule="auto"/>
                </w:pPr>
              </w:pPrChange>
            </w:pPr>
            <w:ins w:id="527" w:author="Peter Dobson" w:date="2016-10-12T17:41:00Z">
              <w:r w:rsidRPr="006D238A">
                <w:rPr>
                  <w:rFonts w:ascii="Calibri" w:hAnsi="Calibri" w:cs="Times-Bold"/>
                  <w:bCs/>
                  <w:color w:val="000000"/>
                  <w:sz w:val="22"/>
                  <w:lang w:val="en-AU"/>
                </w:rPr>
                <w:t>Yes/No</w:t>
              </w:r>
            </w:ins>
          </w:p>
        </w:tc>
        <w:tc>
          <w:tcPr>
            <w:tcW w:w="1019" w:type="pct"/>
            <w:vMerge/>
          </w:tcPr>
          <w:p w14:paraId="5DE86C3F" w14:textId="77777777" w:rsidR="006D238A" w:rsidRPr="006D238A" w:rsidRDefault="006D238A">
            <w:pPr>
              <w:autoSpaceDE w:val="0"/>
              <w:autoSpaceDN w:val="0"/>
              <w:adjustRightInd w:val="0"/>
              <w:spacing w:afterAutospacing="0" w:line="240" w:lineRule="auto"/>
              <w:rPr>
                <w:ins w:id="528" w:author="Peter Dobson" w:date="2016-10-12T17:41:00Z"/>
                <w:rFonts w:ascii="Calibri" w:hAnsi="Calibri" w:cs="Times-Bold"/>
                <w:bCs/>
                <w:color w:val="000000"/>
                <w:sz w:val="22"/>
                <w:lang w:val="en-AU"/>
              </w:rPr>
              <w:pPrChange w:id="529" w:author="Peter Dobson" w:date="2016-10-12T17:42:00Z">
                <w:pPr>
                  <w:autoSpaceDE w:val="0"/>
                  <w:autoSpaceDN w:val="0"/>
                  <w:adjustRightInd w:val="0"/>
                  <w:spacing w:line="240" w:lineRule="auto"/>
                </w:pPr>
              </w:pPrChange>
            </w:pPr>
          </w:p>
        </w:tc>
      </w:tr>
      <w:tr w:rsidR="006D238A" w:rsidRPr="006D238A" w14:paraId="5EF66E5E" w14:textId="77777777" w:rsidTr="007B070B">
        <w:trPr>
          <w:trHeight w:val="523"/>
          <w:ins w:id="530" w:author="Peter Dobson" w:date="2016-10-12T17:41:00Z"/>
        </w:trPr>
        <w:tc>
          <w:tcPr>
            <w:tcW w:w="246" w:type="pct"/>
            <w:vMerge/>
          </w:tcPr>
          <w:p w14:paraId="2811C3C5" w14:textId="77777777" w:rsidR="006D238A" w:rsidRPr="006D238A" w:rsidRDefault="006D238A">
            <w:pPr>
              <w:autoSpaceDE w:val="0"/>
              <w:autoSpaceDN w:val="0"/>
              <w:adjustRightInd w:val="0"/>
              <w:spacing w:afterAutospacing="0" w:line="240" w:lineRule="auto"/>
              <w:rPr>
                <w:ins w:id="531" w:author="Peter Dobson" w:date="2016-10-12T17:41:00Z"/>
                <w:rFonts w:ascii="Calibri" w:hAnsi="Calibri" w:cs="Times-Bold"/>
                <w:b/>
                <w:bCs/>
                <w:color w:val="000000"/>
                <w:sz w:val="22"/>
                <w:lang w:val="en-AU"/>
              </w:rPr>
              <w:pPrChange w:id="532" w:author="Peter Dobson" w:date="2016-10-12T17:42:00Z">
                <w:pPr>
                  <w:autoSpaceDE w:val="0"/>
                  <w:autoSpaceDN w:val="0"/>
                  <w:adjustRightInd w:val="0"/>
                  <w:spacing w:line="240" w:lineRule="auto"/>
                </w:pPr>
              </w:pPrChange>
            </w:pPr>
          </w:p>
        </w:tc>
        <w:tc>
          <w:tcPr>
            <w:tcW w:w="783" w:type="pct"/>
            <w:vMerge/>
          </w:tcPr>
          <w:p w14:paraId="4C902CBD" w14:textId="77777777" w:rsidR="006D238A" w:rsidRPr="006D238A" w:rsidRDefault="006D238A">
            <w:pPr>
              <w:spacing w:afterAutospacing="0" w:line="240" w:lineRule="auto"/>
              <w:rPr>
                <w:ins w:id="533" w:author="Peter Dobson" w:date="2016-10-12T17:41:00Z"/>
                <w:rFonts w:ascii="Calibri" w:hAnsi="Calibri"/>
                <w:sz w:val="22"/>
                <w:lang w:val="en-AU"/>
              </w:rPr>
              <w:pPrChange w:id="534" w:author="Peter Dobson" w:date="2016-10-12T17:42:00Z">
                <w:pPr>
                  <w:spacing w:line="240" w:lineRule="auto"/>
                </w:pPr>
              </w:pPrChange>
            </w:pPr>
          </w:p>
        </w:tc>
        <w:tc>
          <w:tcPr>
            <w:tcW w:w="1793" w:type="pct"/>
          </w:tcPr>
          <w:p w14:paraId="52113623" w14:textId="77777777" w:rsidR="006D238A" w:rsidRPr="006D238A" w:rsidRDefault="006D238A">
            <w:pPr>
              <w:spacing w:afterAutospacing="0" w:line="240" w:lineRule="auto"/>
              <w:rPr>
                <w:ins w:id="535" w:author="Peter Dobson" w:date="2016-10-12T17:41:00Z"/>
                <w:rFonts w:ascii="Calibri" w:hAnsi="Calibri" w:cs="Arial"/>
                <w:sz w:val="22"/>
                <w:lang w:val="en-AU"/>
              </w:rPr>
              <w:pPrChange w:id="536" w:author="Peter Dobson" w:date="2016-10-12T17:42:00Z">
                <w:pPr>
                  <w:spacing w:line="240" w:lineRule="auto"/>
                </w:pPr>
              </w:pPrChange>
            </w:pPr>
            <w:ins w:id="537" w:author="Peter Dobson" w:date="2016-10-12T17:41:00Z">
              <w:r w:rsidRPr="006D238A">
                <w:rPr>
                  <w:rFonts w:ascii="Calibri" w:hAnsi="Calibri" w:cs="Arial"/>
                  <w:sz w:val="22"/>
                  <w:lang w:val="en-AU"/>
                </w:rPr>
                <w:t>c. Inspect for any physical damage or corrosion to existing lantern stand</w:t>
              </w:r>
            </w:ins>
          </w:p>
        </w:tc>
        <w:tc>
          <w:tcPr>
            <w:tcW w:w="756" w:type="pct"/>
          </w:tcPr>
          <w:p w14:paraId="7956B0A2" w14:textId="77777777" w:rsidR="006D238A" w:rsidRPr="006D238A" w:rsidRDefault="006D238A">
            <w:pPr>
              <w:spacing w:afterAutospacing="0" w:line="240" w:lineRule="auto"/>
              <w:rPr>
                <w:ins w:id="538" w:author="Peter Dobson" w:date="2016-10-12T17:41:00Z"/>
                <w:rFonts w:ascii="Calibri" w:hAnsi="Calibri" w:cs="Arial"/>
                <w:i/>
                <w:sz w:val="22"/>
                <w:lang w:val="en-AU"/>
              </w:rPr>
              <w:pPrChange w:id="539" w:author="Peter Dobson" w:date="2016-10-12T17:42:00Z">
                <w:pPr>
                  <w:spacing w:line="240" w:lineRule="auto"/>
                </w:pPr>
              </w:pPrChange>
            </w:pPr>
            <w:ins w:id="540" w:author="Peter Dobson" w:date="2016-10-12T17:41:00Z">
              <w:r w:rsidRPr="006D238A">
                <w:rPr>
                  <w:rFonts w:ascii="Calibri" w:hAnsi="Calibri" w:cs="Arial"/>
                  <w:sz w:val="22"/>
                  <w:lang w:val="en-AU"/>
                </w:rPr>
                <w:t>No visible damage.</w:t>
              </w:r>
            </w:ins>
          </w:p>
          <w:p w14:paraId="0DC3217A" w14:textId="77777777" w:rsidR="006D238A" w:rsidRPr="006D238A" w:rsidRDefault="006D238A">
            <w:pPr>
              <w:spacing w:afterAutospacing="0" w:line="240" w:lineRule="auto"/>
              <w:rPr>
                <w:ins w:id="541" w:author="Peter Dobson" w:date="2016-10-12T17:41:00Z"/>
                <w:rFonts w:ascii="Calibri" w:hAnsi="Calibri" w:cs="Arial"/>
                <w:sz w:val="22"/>
                <w:lang w:val="en-AU"/>
              </w:rPr>
              <w:pPrChange w:id="542" w:author="Peter Dobson" w:date="2016-10-12T17:42:00Z">
                <w:pPr>
                  <w:spacing w:line="240" w:lineRule="auto"/>
                </w:pPr>
              </w:pPrChange>
            </w:pPr>
          </w:p>
        </w:tc>
        <w:tc>
          <w:tcPr>
            <w:tcW w:w="403" w:type="pct"/>
          </w:tcPr>
          <w:p w14:paraId="11E80B15" w14:textId="77777777" w:rsidR="006D238A" w:rsidRPr="006D238A" w:rsidRDefault="006D238A">
            <w:pPr>
              <w:autoSpaceDE w:val="0"/>
              <w:autoSpaceDN w:val="0"/>
              <w:adjustRightInd w:val="0"/>
              <w:spacing w:afterAutospacing="0" w:line="240" w:lineRule="auto"/>
              <w:rPr>
                <w:ins w:id="543" w:author="Peter Dobson" w:date="2016-10-12T17:41:00Z"/>
                <w:rFonts w:ascii="Calibri" w:hAnsi="Calibri" w:cs="Times-Bold"/>
                <w:bCs/>
                <w:color w:val="000000"/>
                <w:sz w:val="22"/>
                <w:lang w:val="en-AU"/>
              </w:rPr>
              <w:pPrChange w:id="544" w:author="Peter Dobson" w:date="2016-10-12T17:42:00Z">
                <w:pPr>
                  <w:autoSpaceDE w:val="0"/>
                  <w:autoSpaceDN w:val="0"/>
                  <w:adjustRightInd w:val="0"/>
                  <w:spacing w:line="240" w:lineRule="auto"/>
                </w:pPr>
              </w:pPrChange>
            </w:pPr>
            <w:ins w:id="545" w:author="Peter Dobson" w:date="2016-10-12T17:41:00Z">
              <w:r w:rsidRPr="006D238A">
                <w:rPr>
                  <w:rFonts w:ascii="Calibri" w:hAnsi="Calibri" w:cs="Times-Bold"/>
                  <w:bCs/>
                  <w:color w:val="000000"/>
                  <w:sz w:val="22"/>
                  <w:lang w:val="en-AU"/>
                </w:rPr>
                <w:t>Yes/No</w:t>
              </w:r>
            </w:ins>
          </w:p>
        </w:tc>
        <w:tc>
          <w:tcPr>
            <w:tcW w:w="1019" w:type="pct"/>
            <w:vMerge/>
          </w:tcPr>
          <w:p w14:paraId="0DFDDC3B" w14:textId="77777777" w:rsidR="006D238A" w:rsidRPr="006D238A" w:rsidRDefault="006D238A">
            <w:pPr>
              <w:autoSpaceDE w:val="0"/>
              <w:autoSpaceDN w:val="0"/>
              <w:adjustRightInd w:val="0"/>
              <w:spacing w:afterAutospacing="0" w:line="240" w:lineRule="auto"/>
              <w:rPr>
                <w:ins w:id="546" w:author="Peter Dobson" w:date="2016-10-12T17:41:00Z"/>
                <w:rFonts w:ascii="Calibri" w:hAnsi="Calibri" w:cs="Times-Bold"/>
                <w:bCs/>
                <w:color w:val="000000"/>
                <w:sz w:val="22"/>
                <w:lang w:val="en-AU"/>
              </w:rPr>
              <w:pPrChange w:id="547" w:author="Peter Dobson" w:date="2016-10-12T17:42:00Z">
                <w:pPr>
                  <w:autoSpaceDE w:val="0"/>
                  <w:autoSpaceDN w:val="0"/>
                  <w:adjustRightInd w:val="0"/>
                  <w:spacing w:line="240" w:lineRule="auto"/>
                </w:pPr>
              </w:pPrChange>
            </w:pPr>
          </w:p>
        </w:tc>
      </w:tr>
      <w:tr w:rsidR="006D238A" w:rsidRPr="006D238A" w14:paraId="771398B3" w14:textId="77777777" w:rsidTr="007B070B">
        <w:trPr>
          <w:trHeight w:val="1001"/>
          <w:ins w:id="548" w:author="Peter Dobson" w:date="2016-10-12T17:41:00Z"/>
        </w:trPr>
        <w:tc>
          <w:tcPr>
            <w:tcW w:w="246" w:type="pct"/>
            <w:vMerge w:val="restart"/>
          </w:tcPr>
          <w:p w14:paraId="2EF4E910" w14:textId="77777777" w:rsidR="006D238A" w:rsidRPr="006D238A" w:rsidRDefault="006D238A" w:rsidP="007B070B">
            <w:pPr>
              <w:autoSpaceDE w:val="0"/>
              <w:autoSpaceDN w:val="0"/>
              <w:adjustRightInd w:val="0"/>
              <w:spacing w:afterAutospacing="0" w:line="240" w:lineRule="auto"/>
              <w:rPr>
                <w:ins w:id="549" w:author="Peter Dobson" w:date="2016-10-12T17:41:00Z"/>
                <w:rFonts w:ascii="Calibri" w:hAnsi="Calibri" w:cs="Times-Bold"/>
                <w:b/>
                <w:bCs/>
                <w:color w:val="000000"/>
                <w:sz w:val="22"/>
                <w:lang w:val="en-AU"/>
              </w:rPr>
            </w:pPr>
            <w:ins w:id="550" w:author="Peter Dobson" w:date="2016-10-12T17:41:00Z">
              <w:r w:rsidRPr="006D238A">
                <w:rPr>
                  <w:rFonts w:ascii="Calibri" w:hAnsi="Calibri" w:cs="Times-Bold"/>
                  <w:b/>
                  <w:bCs/>
                  <w:color w:val="000000"/>
                  <w:sz w:val="22"/>
                  <w:lang w:val="en-AU"/>
                </w:rPr>
                <w:t>3</w:t>
              </w:r>
            </w:ins>
          </w:p>
        </w:tc>
        <w:tc>
          <w:tcPr>
            <w:tcW w:w="783" w:type="pct"/>
            <w:vMerge w:val="restart"/>
          </w:tcPr>
          <w:p w14:paraId="049DC749" w14:textId="77777777" w:rsidR="006D238A" w:rsidRPr="006D238A" w:rsidRDefault="006D238A" w:rsidP="007B070B">
            <w:pPr>
              <w:autoSpaceDE w:val="0"/>
              <w:autoSpaceDN w:val="0"/>
              <w:adjustRightInd w:val="0"/>
              <w:spacing w:afterAutospacing="0" w:line="240" w:lineRule="auto"/>
              <w:rPr>
                <w:ins w:id="551" w:author="Peter Dobson" w:date="2016-10-12T17:41:00Z"/>
                <w:rFonts w:ascii="Calibri" w:hAnsi="Calibri" w:cs="Calibri"/>
                <w:bCs/>
                <w:color w:val="000000"/>
                <w:sz w:val="22"/>
                <w:lang w:val="en-AU"/>
              </w:rPr>
            </w:pPr>
            <w:ins w:id="552" w:author="Peter Dobson" w:date="2016-10-12T17:41:00Z">
              <w:r w:rsidRPr="006D238A">
                <w:rPr>
                  <w:rFonts w:ascii="Calibri" w:hAnsi="Calibri" w:cs="Calibri"/>
                  <w:bCs/>
                  <w:color w:val="000000"/>
                  <w:sz w:val="22"/>
                  <w:lang w:val="en-AU"/>
                </w:rPr>
                <w:t>At the regulator board, confirm input and output of circuit breaker and that the polarity is correct.</w:t>
              </w:r>
            </w:ins>
          </w:p>
        </w:tc>
        <w:tc>
          <w:tcPr>
            <w:tcW w:w="1793" w:type="pct"/>
          </w:tcPr>
          <w:p w14:paraId="33F2DF09" w14:textId="77777777" w:rsidR="006D238A" w:rsidRPr="006D238A" w:rsidRDefault="006D238A" w:rsidP="007B070B">
            <w:pPr>
              <w:autoSpaceDE w:val="0"/>
              <w:autoSpaceDN w:val="0"/>
              <w:adjustRightInd w:val="0"/>
              <w:spacing w:afterAutospacing="0" w:line="240" w:lineRule="auto"/>
              <w:rPr>
                <w:ins w:id="553" w:author="Peter Dobson" w:date="2016-10-12T17:41:00Z"/>
                <w:rFonts w:ascii="Calibri" w:hAnsi="Calibri" w:cs="Calibri"/>
                <w:bCs/>
                <w:color w:val="000000"/>
                <w:sz w:val="22"/>
                <w:lang w:val="en-AU"/>
              </w:rPr>
            </w:pPr>
            <w:ins w:id="554" w:author="Peter Dobson" w:date="2016-10-12T17:41:00Z">
              <w:r w:rsidRPr="006D238A">
                <w:rPr>
                  <w:rFonts w:ascii="Calibri" w:hAnsi="Calibri" w:cs="Calibri"/>
                  <w:bCs/>
                  <w:color w:val="000000"/>
                  <w:sz w:val="22"/>
                  <w:lang w:val="en-AU"/>
                </w:rPr>
                <w:t>a. With the circuit breaker in the off position, measure the input voltage.</w:t>
              </w:r>
            </w:ins>
          </w:p>
          <w:p w14:paraId="076339DC" w14:textId="77777777" w:rsidR="006D238A" w:rsidRPr="006D238A" w:rsidRDefault="006D238A" w:rsidP="007B070B">
            <w:pPr>
              <w:autoSpaceDE w:val="0"/>
              <w:autoSpaceDN w:val="0"/>
              <w:adjustRightInd w:val="0"/>
              <w:spacing w:afterAutospacing="0" w:line="240" w:lineRule="auto"/>
              <w:rPr>
                <w:ins w:id="555" w:author="Peter Dobson" w:date="2016-10-12T17:41:00Z"/>
                <w:rFonts w:ascii="Calibri" w:hAnsi="Calibri" w:cs="Calibri"/>
                <w:bCs/>
                <w:color w:val="000000"/>
                <w:sz w:val="22"/>
                <w:lang w:val="en-AU"/>
              </w:rPr>
            </w:pPr>
          </w:p>
        </w:tc>
        <w:tc>
          <w:tcPr>
            <w:tcW w:w="756" w:type="pct"/>
          </w:tcPr>
          <w:p w14:paraId="04AF5B62" w14:textId="77777777" w:rsidR="006D238A" w:rsidRPr="006D238A" w:rsidRDefault="006D238A" w:rsidP="007B070B">
            <w:pPr>
              <w:autoSpaceDE w:val="0"/>
              <w:autoSpaceDN w:val="0"/>
              <w:adjustRightInd w:val="0"/>
              <w:spacing w:afterAutospacing="0" w:line="240" w:lineRule="auto"/>
              <w:rPr>
                <w:ins w:id="556" w:author="Peter Dobson" w:date="2016-10-12T17:41:00Z"/>
                <w:rFonts w:ascii="Calibri" w:hAnsi="Calibri" w:cs="Calibri"/>
                <w:bCs/>
                <w:color w:val="000000"/>
                <w:sz w:val="22"/>
                <w:lang w:val="en-AU"/>
              </w:rPr>
            </w:pPr>
            <w:ins w:id="557" w:author="Peter Dobson" w:date="2016-10-12T17:41:00Z">
              <w:r w:rsidRPr="006D238A">
                <w:rPr>
                  <w:rFonts w:ascii="Calibri" w:hAnsi="Calibri" w:cs="Calibri"/>
                  <w:bCs/>
                  <w:color w:val="000000"/>
                  <w:sz w:val="22"/>
                  <w:lang w:val="en-AU"/>
                </w:rPr>
                <w:t>12VDC is available and polarity is correct.</w:t>
              </w:r>
            </w:ins>
          </w:p>
        </w:tc>
        <w:tc>
          <w:tcPr>
            <w:tcW w:w="403" w:type="pct"/>
          </w:tcPr>
          <w:p w14:paraId="56516364" w14:textId="77777777" w:rsidR="006D238A" w:rsidRPr="006D238A" w:rsidRDefault="006D238A" w:rsidP="007B070B">
            <w:pPr>
              <w:pBdr>
                <w:bottom w:val="single" w:sz="12" w:space="1" w:color="auto"/>
              </w:pBdr>
              <w:autoSpaceDE w:val="0"/>
              <w:autoSpaceDN w:val="0"/>
              <w:adjustRightInd w:val="0"/>
              <w:spacing w:afterAutospacing="0" w:line="240" w:lineRule="auto"/>
              <w:rPr>
                <w:ins w:id="558" w:author="Peter Dobson" w:date="2016-10-12T17:41:00Z"/>
                <w:rFonts w:ascii="Calibri" w:hAnsi="Calibri" w:cs="Calibri"/>
                <w:bCs/>
                <w:color w:val="000000"/>
                <w:sz w:val="22"/>
                <w:lang w:val="en-AU"/>
              </w:rPr>
            </w:pPr>
          </w:p>
          <w:p w14:paraId="0B5ED44A" w14:textId="77777777" w:rsidR="006D238A" w:rsidRPr="006D238A" w:rsidRDefault="006D238A" w:rsidP="007B070B">
            <w:pPr>
              <w:autoSpaceDE w:val="0"/>
              <w:autoSpaceDN w:val="0"/>
              <w:adjustRightInd w:val="0"/>
              <w:spacing w:afterAutospacing="0" w:line="240" w:lineRule="auto"/>
              <w:rPr>
                <w:ins w:id="559" w:author="Peter Dobson" w:date="2016-10-12T17:41:00Z"/>
                <w:rFonts w:ascii="Calibri" w:hAnsi="Calibri" w:cs="Calibri"/>
                <w:bCs/>
                <w:color w:val="000000"/>
                <w:sz w:val="22"/>
                <w:lang w:val="en-AU"/>
              </w:rPr>
            </w:pPr>
            <w:ins w:id="560" w:author="Peter Dobson" w:date="2016-10-12T17:41:00Z">
              <w:r w:rsidRPr="006D238A">
                <w:rPr>
                  <w:rFonts w:ascii="Calibri" w:hAnsi="Calibri" w:cs="Calibri"/>
                  <w:bCs/>
                  <w:color w:val="000000"/>
                  <w:sz w:val="22"/>
                  <w:lang w:val="en-AU"/>
                </w:rPr>
                <w:t>Volts</w:t>
              </w:r>
            </w:ins>
          </w:p>
          <w:p w14:paraId="5002D002" w14:textId="77777777" w:rsidR="006D238A" w:rsidRPr="006D238A" w:rsidRDefault="006D238A" w:rsidP="007B070B">
            <w:pPr>
              <w:autoSpaceDE w:val="0"/>
              <w:autoSpaceDN w:val="0"/>
              <w:adjustRightInd w:val="0"/>
              <w:spacing w:afterAutospacing="0" w:line="240" w:lineRule="auto"/>
              <w:rPr>
                <w:ins w:id="561" w:author="Peter Dobson" w:date="2016-10-12T17:41:00Z"/>
                <w:rFonts w:ascii="Calibri" w:hAnsi="Calibri" w:cs="Calibri"/>
                <w:bCs/>
                <w:color w:val="000000"/>
                <w:sz w:val="22"/>
                <w:lang w:val="en-AU"/>
              </w:rPr>
            </w:pPr>
            <w:ins w:id="562" w:author="Peter Dobson" w:date="2016-10-12T17:41:00Z">
              <w:r w:rsidRPr="006D238A">
                <w:rPr>
                  <w:rFonts w:ascii="Calibri" w:hAnsi="Calibri" w:cs="Calibri"/>
                  <w:bCs/>
                  <w:color w:val="000000"/>
                  <w:sz w:val="22"/>
                  <w:lang w:val="en-AU"/>
                </w:rPr>
                <w:t>Pass/Fail</w:t>
              </w:r>
            </w:ins>
          </w:p>
        </w:tc>
        <w:tc>
          <w:tcPr>
            <w:tcW w:w="1019" w:type="pct"/>
            <w:vMerge w:val="restart"/>
          </w:tcPr>
          <w:p w14:paraId="16F2AE40" w14:textId="77777777" w:rsidR="006D238A" w:rsidRPr="006D238A" w:rsidRDefault="006D238A" w:rsidP="007B070B">
            <w:pPr>
              <w:autoSpaceDE w:val="0"/>
              <w:autoSpaceDN w:val="0"/>
              <w:adjustRightInd w:val="0"/>
              <w:spacing w:afterAutospacing="0" w:line="240" w:lineRule="auto"/>
              <w:rPr>
                <w:ins w:id="563" w:author="Peter Dobson" w:date="2016-10-12T17:41:00Z"/>
                <w:rFonts w:ascii="Calibri" w:hAnsi="Calibri" w:cs="Times-Bold"/>
                <w:bCs/>
                <w:color w:val="000000"/>
                <w:sz w:val="22"/>
                <w:lang w:val="en-AU"/>
              </w:rPr>
            </w:pPr>
          </w:p>
        </w:tc>
      </w:tr>
      <w:tr w:rsidR="006D238A" w:rsidRPr="006D238A" w14:paraId="4C2CB2B0" w14:textId="77777777" w:rsidTr="007B070B">
        <w:trPr>
          <w:trHeight w:val="1000"/>
          <w:ins w:id="564" w:author="Peter Dobson" w:date="2016-10-12T17:41:00Z"/>
        </w:trPr>
        <w:tc>
          <w:tcPr>
            <w:tcW w:w="246" w:type="pct"/>
            <w:vMerge/>
          </w:tcPr>
          <w:p w14:paraId="45D607DC" w14:textId="77777777" w:rsidR="006D238A" w:rsidRPr="006D238A" w:rsidRDefault="006D238A">
            <w:pPr>
              <w:autoSpaceDE w:val="0"/>
              <w:autoSpaceDN w:val="0"/>
              <w:adjustRightInd w:val="0"/>
              <w:spacing w:afterAutospacing="0" w:line="240" w:lineRule="auto"/>
              <w:rPr>
                <w:ins w:id="565" w:author="Peter Dobson" w:date="2016-10-12T17:41:00Z"/>
                <w:rFonts w:ascii="Calibri" w:hAnsi="Calibri" w:cs="Times-Bold"/>
                <w:b/>
                <w:bCs/>
                <w:color w:val="000000"/>
                <w:sz w:val="22"/>
                <w:lang w:val="en-AU"/>
              </w:rPr>
              <w:pPrChange w:id="566" w:author="Peter Dobson" w:date="2016-10-12T17:42:00Z">
                <w:pPr>
                  <w:autoSpaceDE w:val="0"/>
                  <w:autoSpaceDN w:val="0"/>
                  <w:adjustRightInd w:val="0"/>
                  <w:spacing w:line="240" w:lineRule="auto"/>
                </w:pPr>
              </w:pPrChange>
            </w:pPr>
          </w:p>
        </w:tc>
        <w:tc>
          <w:tcPr>
            <w:tcW w:w="783" w:type="pct"/>
            <w:vMerge/>
          </w:tcPr>
          <w:p w14:paraId="3EF84E13" w14:textId="77777777" w:rsidR="006D238A" w:rsidRPr="006D238A" w:rsidRDefault="006D238A">
            <w:pPr>
              <w:autoSpaceDE w:val="0"/>
              <w:autoSpaceDN w:val="0"/>
              <w:adjustRightInd w:val="0"/>
              <w:spacing w:afterAutospacing="0" w:line="240" w:lineRule="auto"/>
              <w:rPr>
                <w:ins w:id="567" w:author="Peter Dobson" w:date="2016-10-12T17:41:00Z"/>
                <w:rFonts w:ascii="Calibri" w:hAnsi="Calibri" w:cs="Calibri"/>
                <w:bCs/>
                <w:color w:val="000000"/>
                <w:sz w:val="22"/>
                <w:lang w:val="en-AU"/>
              </w:rPr>
              <w:pPrChange w:id="568" w:author="Peter Dobson" w:date="2016-10-12T17:42:00Z">
                <w:pPr>
                  <w:autoSpaceDE w:val="0"/>
                  <w:autoSpaceDN w:val="0"/>
                  <w:adjustRightInd w:val="0"/>
                  <w:spacing w:line="240" w:lineRule="auto"/>
                </w:pPr>
              </w:pPrChange>
            </w:pPr>
          </w:p>
        </w:tc>
        <w:tc>
          <w:tcPr>
            <w:tcW w:w="1793" w:type="pct"/>
          </w:tcPr>
          <w:p w14:paraId="56D80FDC" w14:textId="77777777" w:rsidR="006D238A" w:rsidRPr="006D238A" w:rsidRDefault="006D238A">
            <w:pPr>
              <w:autoSpaceDE w:val="0"/>
              <w:autoSpaceDN w:val="0"/>
              <w:adjustRightInd w:val="0"/>
              <w:spacing w:afterAutospacing="0" w:line="240" w:lineRule="auto"/>
              <w:rPr>
                <w:ins w:id="569" w:author="Peter Dobson" w:date="2016-10-12T17:41:00Z"/>
                <w:rFonts w:ascii="Calibri" w:hAnsi="Calibri" w:cs="Calibri"/>
                <w:bCs/>
                <w:color w:val="000000"/>
                <w:sz w:val="22"/>
                <w:lang w:val="en-AU"/>
              </w:rPr>
              <w:pPrChange w:id="570" w:author="Peter Dobson" w:date="2016-10-12T17:42:00Z">
                <w:pPr>
                  <w:autoSpaceDE w:val="0"/>
                  <w:autoSpaceDN w:val="0"/>
                  <w:adjustRightInd w:val="0"/>
                  <w:spacing w:line="240" w:lineRule="auto"/>
                </w:pPr>
              </w:pPrChange>
            </w:pPr>
            <w:ins w:id="571" w:author="Peter Dobson" w:date="2016-10-12T17:41:00Z">
              <w:r w:rsidRPr="006D238A">
                <w:rPr>
                  <w:rFonts w:ascii="Calibri" w:hAnsi="Calibri" w:cs="Calibri"/>
                  <w:bCs/>
                  <w:color w:val="000000"/>
                  <w:sz w:val="22"/>
                  <w:lang w:val="en-AU"/>
                </w:rPr>
                <w:t>b. With the circuit breaker in the off position, measure the output voltage.</w:t>
              </w:r>
            </w:ins>
          </w:p>
          <w:p w14:paraId="39E54669" w14:textId="77777777" w:rsidR="006D238A" w:rsidRPr="006D238A" w:rsidRDefault="006D238A">
            <w:pPr>
              <w:autoSpaceDE w:val="0"/>
              <w:autoSpaceDN w:val="0"/>
              <w:adjustRightInd w:val="0"/>
              <w:spacing w:afterAutospacing="0" w:line="240" w:lineRule="auto"/>
              <w:rPr>
                <w:ins w:id="572" w:author="Peter Dobson" w:date="2016-10-12T17:41:00Z"/>
                <w:rFonts w:ascii="Calibri" w:hAnsi="Calibri" w:cs="Calibri"/>
                <w:bCs/>
                <w:color w:val="000000"/>
                <w:sz w:val="22"/>
                <w:lang w:val="en-AU"/>
              </w:rPr>
              <w:pPrChange w:id="573" w:author="Peter Dobson" w:date="2016-10-12T17:42:00Z">
                <w:pPr>
                  <w:autoSpaceDE w:val="0"/>
                  <w:autoSpaceDN w:val="0"/>
                  <w:adjustRightInd w:val="0"/>
                  <w:spacing w:line="240" w:lineRule="auto"/>
                </w:pPr>
              </w:pPrChange>
            </w:pPr>
          </w:p>
        </w:tc>
        <w:tc>
          <w:tcPr>
            <w:tcW w:w="756" w:type="pct"/>
          </w:tcPr>
          <w:p w14:paraId="2BCAFBAB" w14:textId="77777777" w:rsidR="006D238A" w:rsidRPr="006D238A" w:rsidRDefault="006D238A">
            <w:pPr>
              <w:autoSpaceDE w:val="0"/>
              <w:autoSpaceDN w:val="0"/>
              <w:adjustRightInd w:val="0"/>
              <w:spacing w:afterAutospacing="0" w:line="240" w:lineRule="auto"/>
              <w:rPr>
                <w:ins w:id="574" w:author="Peter Dobson" w:date="2016-10-12T17:41:00Z"/>
                <w:rFonts w:ascii="Calibri" w:hAnsi="Calibri" w:cs="Calibri"/>
                <w:bCs/>
                <w:color w:val="000000"/>
                <w:sz w:val="22"/>
                <w:lang w:val="en-AU"/>
              </w:rPr>
              <w:pPrChange w:id="575" w:author="Peter Dobson" w:date="2016-10-12T17:42:00Z">
                <w:pPr>
                  <w:autoSpaceDE w:val="0"/>
                  <w:autoSpaceDN w:val="0"/>
                  <w:adjustRightInd w:val="0"/>
                  <w:spacing w:line="240" w:lineRule="auto"/>
                </w:pPr>
              </w:pPrChange>
            </w:pPr>
            <w:ins w:id="576" w:author="Peter Dobson" w:date="2016-10-12T17:41:00Z">
              <w:r w:rsidRPr="006D238A">
                <w:rPr>
                  <w:rFonts w:ascii="Calibri" w:hAnsi="Calibri" w:cs="Calibri"/>
                  <w:bCs/>
                  <w:color w:val="000000"/>
                  <w:sz w:val="22"/>
                  <w:lang w:val="en-AU"/>
                </w:rPr>
                <w:t>0VDC is available.</w:t>
              </w:r>
            </w:ins>
          </w:p>
        </w:tc>
        <w:tc>
          <w:tcPr>
            <w:tcW w:w="403" w:type="pct"/>
          </w:tcPr>
          <w:p w14:paraId="25259A93" w14:textId="77777777" w:rsidR="006D238A" w:rsidRPr="006D238A" w:rsidRDefault="006D238A">
            <w:pPr>
              <w:pBdr>
                <w:bottom w:val="single" w:sz="12" w:space="1" w:color="auto"/>
              </w:pBdr>
              <w:autoSpaceDE w:val="0"/>
              <w:autoSpaceDN w:val="0"/>
              <w:adjustRightInd w:val="0"/>
              <w:spacing w:afterAutospacing="0" w:line="240" w:lineRule="auto"/>
              <w:rPr>
                <w:ins w:id="577" w:author="Peter Dobson" w:date="2016-10-12T17:41:00Z"/>
                <w:rFonts w:ascii="Calibri" w:hAnsi="Calibri" w:cs="Calibri"/>
                <w:bCs/>
                <w:color w:val="000000"/>
                <w:sz w:val="22"/>
                <w:lang w:val="en-AU"/>
              </w:rPr>
              <w:pPrChange w:id="578" w:author="Peter Dobson" w:date="2016-10-12T17:42:00Z">
                <w:pPr>
                  <w:pBdr>
                    <w:bottom w:val="single" w:sz="12" w:space="1" w:color="auto"/>
                  </w:pBdr>
                  <w:autoSpaceDE w:val="0"/>
                  <w:autoSpaceDN w:val="0"/>
                  <w:adjustRightInd w:val="0"/>
                  <w:spacing w:line="240" w:lineRule="auto"/>
                </w:pPr>
              </w:pPrChange>
            </w:pPr>
          </w:p>
          <w:p w14:paraId="2EA7CFDF" w14:textId="77777777" w:rsidR="006D238A" w:rsidRPr="006D238A" w:rsidRDefault="006D238A">
            <w:pPr>
              <w:autoSpaceDE w:val="0"/>
              <w:autoSpaceDN w:val="0"/>
              <w:adjustRightInd w:val="0"/>
              <w:spacing w:afterAutospacing="0" w:line="240" w:lineRule="auto"/>
              <w:rPr>
                <w:ins w:id="579" w:author="Peter Dobson" w:date="2016-10-12T17:41:00Z"/>
                <w:rFonts w:ascii="Calibri" w:hAnsi="Calibri" w:cs="Calibri"/>
                <w:bCs/>
                <w:color w:val="000000"/>
                <w:sz w:val="22"/>
                <w:lang w:val="en-AU"/>
              </w:rPr>
              <w:pPrChange w:id="580" w:author="Peter Dobson" w:date="2016-10-12T17:42:00Z">
                <w:pPr>
                  <w:autoSpaceDE w:val="0"/>
                  <w:autoSpaceDN w:val="0"/>
                  <w:adjustRightInd w:val="0"/>
                  <w:spacing w:line="240" w:lineRule="auto"/>
                </w:pPr>
              </w:pPrChange>
            </w:pPr>
            <w:ins w:id="581" w:author="Peter Dobson" w:date="2016-10-12T17:41:00Z">
              <w:r w:rsidRPr="006D238A">
                <w:rPr>
                  <w:rFonts w:ascii="Calibri" w:hAnsi="Calibri" w:cs="Calibri"/>
                  <w:bCs/>
                  <w:color w:val="000000"/>
                  <w:sz w:val="22"/>
                  <w:lang w:val="en-AU"/>
                </w:rPr>
                <w:t>Volts</w:t>
              </w:r>
            </w:ins>
          </w:p>
          <w:p w14:paraId="76DE6903" w14:textId="77777777" w:rsidR="006D238A" w:rsidRPr="006D238A" w:rsidRDefault="006D238A">
            <w:pPr>
              <w:autoSpaceDE w:val="0"/>
              <w:autoSpaceDN w:val="0"/>
              <w:adjustRightInd w:val="0"/>
              <w:spacing w:afterAutospacing="0" w:line="240" w:lineRule="auto"/>
              <w:rPr>
                <w:ins w:id="582" w:author="Peter Dobson" w:date="2016-10-12T17:41:00Z"/>
                <w:rFonts w:ascii="Calibri" w:hAnsi="Calibri" w:cs="Calibri"/>
                <w:bCs/>
                <w:color w:val="000000"/>
                <w:sz w:val="22"/>
                <w:lang w:val="en-AU"/>
              </w:rPr>
              <w:pPrChange w:id="583" w:author="Peter Dobson" w:date="2016-10-12T17:42:00Z">
                <w:pPr>
                  <w:autoSpaceDE w:val="0"/>
                  <w:autoSpaceDN w:val="0"/>
                  <w:adjustRightInd w:val="0"/>
                  <w:spacing w:line="240" w:lineRule="auto"/>
                </w:pPr>
              </w:pPrChange>
            </w:pPr>
            <w:ins w:id="584" w:author="Peter Dobson" w:date="2016-10-12T17:41:00Z">
              <w:r w:rsidRPr="006D238A">
                <w:rPr>
                  <w:rFonts w:ascii="Calibri" w:hAnsi="Calibri" w:cs="Calibri"/>
                  <w:bCs/>
                  <w:color w:val="000000"/>
                  <w:sz w:val="22"/>
                  <w:lang w:val="en-AU"/>
                </w:rPr>
                <w:t>Pass/Fail</w:t>
              </w:r>
            </w:ins>
          </w:p>
        </w:tc>
        <w:tc>
          <w:tcPr>
            <w:tcW w:w="1019" w:type="pct"/>
            <w:vMerge/>
          </w:tcPr>
          <w:p w14:paraId="4D6F9179" w14:textId="77777777" w:rsidR="006D238A" w:rsidRPr="006D238A" w:rsidRDefault="006D238A">
            <w:pPr>
              <w:autoSpaceDE w:val="0"/>
              <w:autoSpaceDN w:val="0"/>
              <w:adjustRightInd w:val="0"/>
              <w:spacing w:afterAutospacing="0" w:line="240" w:lineRule="auto"/>
              <w:rPr>
                <w:ins w:id="585" w:author="Peter Dobson" w:date="2016-10-12T17:41:00Z"/>
                <w:rFonts w:ascii="Calibri" w:hAnsi="Calibri" w:cs="Times-Bold"/>
                <w:bCs/>
                <w:color w:val="000000"/>
                <w:sz w:val="22"/>
                <w:lang w:val="en-AU"/>
              </w:rPr>
              <w:pPrChange w:id="586" w:author="Peter Dobson" w:date="2016-10-12T17:42:00Z">
                <w:pPr>
                  <w:autoSpaceDE w:val="0"/>
                  <w:autoSpaceDN w:val="0"/>
                  <w:adjustRightInd w:val="0"/>
                  <w:spacing w:line="240" w:lineRule="auto"/>
                </w:pPr>
              </w:pPrChange>
            </w:pPr>
          </w:p>
        </w:tc>
      </w:tr>
      <w:tr w:rsidR="006D238A" w:rsidRPr="006D238A" w14:paraId="27C623FE" w14:textId="77777777" w:rsidTr="006D238A">
        <w:trPr>
          <w:trHeight w:val="597"/>
          <w:ins w:id="587" w:author="Peter Dobson" w:date="2016-10-12T17:41:00Z"/>
        </w:trPr>
        <w:tc>
          <w:tcPr>
            <w:tcW w:w="246" w:type="pct"/>
            <w:shd w:val="clear" w:color="auto" w:fill="D9D9D9"/>
          </w:tcPr>
          <w:p w14:paraId="69CFDAB5" w14:textId="77777777" w:rsidR="006D238A" w:rsidRPr="006D238A" w:rsidRDefault="006D238A" w:rsidP="007B070B">
            <w:pPr>
              <w:autoSpaceDE w:val="0"/>
              <w:autoSpaceDN w:val="0"/>
              <w:adjustRightInd w:val="0"/>
              <w:spacing w:afterAutospacing="0" w:line="240" w:lineRule="auto"/>
              <w:rPr>
                <w:ins w:id="588" w:author="Peter Dobson" w:date="2016-10-12T17:41:00Z"/>
                <w:rFonts w:ascii="Calibri" w:hAnsi="Calibri" w:cs="Times-Bold"/>
                <w:b/>
                <w:bCs/>
                <w:color w:val="000000"/>
                <w:sz w:val="22"/>
                <w:lang w:val="en-AU"/>
              </w:rPr>
            </w:pPr>
            <w:ins w:id="589" w:author="Peter Dobson" w:date="2016-10-12T17:41:00Z">
              <w:r w:rsidRPr="006D238A">
                <w:rPr>
                  <w:rFonts w:ascii="Calibri" w:hAnsi="Calibri" w:cs="Times-Bold"/>
                  <w:b/>
                  <w:bCs/>
                  <w:color w:val="000000"/>
                  <w:sz w:val="22"/>
                  <w:lang w:val="en-AU"/>
                </w:rPr>
                <w:lastRenderedPageBreak/>
                <w:t>Item</w:t>
              </w:r>
            </w:ins>
          </w:p>
        </w:tc>
        <w:tc>
          <w:tcPr>
            <w:tcW w:w="783" w:type="pct"/>
            <w:shd w:val="clear" w:color="auto" w:fill="D9D9D9"/>
          </w:tcPr>
          <w:p w14:paraId="66064A9C" w14:textId="77777777" w:rsidR="006D238A" w:rsidRPr="006D238A" w:rsidRDefault="006D238A" w:rsidP="007B070B">
            <w:pPr>
              <w:autoSpaceDE w:val="0"/>
              <w:autoSpaceDN w:val="0"/>
              <w:adjustRightInd w:val="0"/>
              <w:spacing w:afterAutospacing="0" w:line="240" w:lineRule="auto"/>
              <w:rPr>
                <w:ins w:id="590" w:author="Peter Dobson" w:date="2016-10-12T17:41:00Z"/>
                <w:rFonts w:ascii="Calibri" w:hAnsi="Calibri" w:cs="Times-Bold"/>
                <w:b/>
                <w:bCs/>
                <w:color w:val="000000"/>
                <w:sz w:val="22"/>
                <w:lang w:val="en-AU"/>
              </w:rPr>
            </w:pPr>
            <w:ins w:id="591" w:author="Peter Dobson" w:date="2016-10-12T17:41:00Z">
              <w:r w:rsidRPr="006D238A">
                <w:rPr>
                  <w:rFonts w:ascii="Calibri" w:hAnsi="Calibri" w:cs="Times-Bold"/>
                  <w:b/>
                  <w:bCs/>
                  <w:color w:val="000000"/>
                  <w:sz w:val="22"/>
                  <w:lang w:val="en-AU"/>
                </w:rPr>
                <w:t>Installation step</w:t>
              </w:r>
            </w:ins>
          </w:p>
        </w:tc>
        <w:tc>
          <w:tcPr>
            <w:tcW w:w="1793" w:type="pct"/>
            <w:shd w:val="clear" w:color="auto" w:fill="D9D9D9"/>
          </w:tcPr>
          <w:p w14:paraId="1A69425A" w14:textId="77777777" w:rsidR="006D238A" w:rsidRPr="006D238A" w:rsidRDefault="006D238A" w:rsidP="007B070B">
            <w:pPr>
              <w:autoSpaceDE w:val="0"/>
              <w:autoSpaceDN w:val="0"/>
              <w:adjustRightInd w:val="0"/>
              <w:spacing w:afterAutospacing="0" w:line="240" w:lineRule="auto"/>
              <w:rPr>
                <w:ins w:id="592" w:author="Peter Dobson" w:date="2016-10-12T17:41:00Z"/>
                <w:rFonts w:ascii="Calibri" w:hAnsi="Calibri" w:cs="Times-Bold"/>
                <w:b/>
                <w:bCs/>
                <w:color w:val="000000"/>
                <w:sz w:val="22"/>
                <w:lang w:val="en-AU"/>
              </w:rPr>
            </w:pPr>
            <w:ins w:id="593" w:author="Peter Dobson" w:date="2016-10-12T17:41:00Z">
              <w:r w:rsidRPr="006D238A">
                <w:rPr>
                  <w:rFonts w:ascii="Calibri" w:hAnsi="Calibri" w:cs="Times-Bold"/>
                  <w:b/>
                  <w:bCs/>
                  <w:color w:val="000000"/>
                  <w:sz w:val="22"/>
                  <w:lang w:val="en-AU"/>
                </w:rPr>
                <w:t>Installation / Commissioning Procedure</w:t>
              </w:r>
            </w:ins>
          </w:p>
        </w:tc>
        <w:tc>
          <w:tcPr>
            <w:tcW w:w="756" w:type="pct"/>
            <w:shd w:val="clear" w:color="auto" w:fill="D9D9D9"/>
          </w:tcPr>
          <w:p w14:paraId="53233DF4" w14:textId="77777777" w:rsidR="006D238A" w:rsidRPr="006D238A" w:rsidRDefault="006D238A" w:rsidP="007B070B">
            <w:pPr>
              <w:autoSpaceDE w:val="0"/>
              <w:autoSpaceDN w:val="0"/>
              <w:adjustRightInd w:val="0"/>
              <w:spacing w:afterAutospacing="0" w:line="240" w:lineRule="auto"/>
              <w:rPr>
                <w:ins w:id="594" w:author="Peter Dobson" w:date="2016-10-12T17:41:00Z"/>
                <w:rFonts w:ascii="Calibri" w:hAnsi="Calibri" w:cs="Times-Bold"/>
                <w:b/>
                <w:bCs/>
                <w:color w:val="000000"/>
                <w:sz w:val="22"/>
                <w:lang w:val="en-AU"/>
              </w:rPr>
            </w:pPr>
            <w:ins w:id="595" w:author="Peter Dobson" w:date="2016-10-12T17:41:00Z">
              <w:r w:rsidRPr="006D238A">
                <w:rPr>
                  <w:rFonts w:ascii="Calibri" w:hAnsi="Calibri" w:cs="Times-Bold"/>
                  <w:b/>
                  <w:bCs/>
                  <w:color w:val="000000"/>
                  <w:sz w:val="22"/>
                  <w:lang w:val="en-AU"/>
                </w:rPr>
                <w:t>Expected Results</w:t>
              </w:r>
            </w:ins>
          </w:p>
        </w:tc>
        <w:tc>
          <w:tcPr>
            <w:tcW w:w="403" w:type="pct"/>
            <w:shd w:val="clear" w:color="auto" w:fill="D9D9D9"/>
          </w:tcPr>
          <w:p w14:paraId="0A0C8985" w14:textId="77777777" w:rsidR="006D238A" w:rsidRPr="006D238A" w:rsidRDefault="006D238A" w:rsidP="007B070B">
            <w:pPr>
              <w:autoSpaceDE w:val="0"/>
              <w:autoSpaceDN w:val="0"/>
              <w:adjustRightInd w:val="0"/>
              <w:spacing w:afterAutospacing="0" w:line="240" w:lineRule="auto"/>
              <w:rPr>
                <w:ins w:id="596" w:author="Peter Dobson" w:date="2016-10-12T17:41:00Z"/>
                <w:rFonts w:ascii="Calibri" w:hAnsi="Calibri" w:cs="Times-Bold"/>
                <w:b/>
                <w:bCs/>
                <w:color w:val="000000"/>
                <w:sz w:val="22"/>
                <w:lang w:val="en-AU"/>
              </w:rPr>
            </w:pPr>
            <w:ins w:id="597" w:author="Peter Dobson" w:date="2016-10-12T17:41:00Z">
              <w:r w:rsidRPr="006D238A">
                <w:rPr>
                  <w:rFonts w:ascii="Calibri" w:hAnsi="Calibri" w:cs="Times-Bold"/>
                  <w:b/>
                  <w:bCs/>
                  <w:color w:val="000000"/>
                  <w:sz w:val="22"/>
                  <w:lang w:val="en-AU"/>
                </w:rPr>
                <w:t>Result</w:t>
              </w:r>
            </w:ins>
          </w:p>
        </w:tc>
        <w:tc>
          <w:tcPr>
            <w:tcW w:w="1019" w:type="pct"/>
            <w:shd w:val="clear" w:color="auto" w:fill="D9D9D9"/>
          </w:tcPr>
          <w:p w14:paraId="1E04588F" w14:textId="77777777" w:rsidR="006D238A" w:rsidRPr="006D238A" w:rsidRDefault="006D238A" w:rsidP="007B070B">
            <w:pPr>
              <w:autoSpaceDE w:val="0"/>
              <w:autoSpaceDN w:val="0"/>
              <w:adjustRightInd w:val="0"/>
              <w:spacing w:afterAutospacing="0" w:line="240" w:lineRule="auto"/>
              <w:rPr>
                <w:ins w:id="598" w:author="Peter Dobson" w:date="2016-10-12T17:41:00Z"/>
                <w:rFonts w:ascii="Calibri" w:hAnsi="Calibri" w:cs="Times-Bold"/>
                <w:b/>
                <w:bCs/>
                <w:color w:val="000000"/>
                <w:sz w:val="22"/>
                <w:lang w:val="en-AU"/>
              </w:rPr>
            </w:pPr>
            <w:ins w:id="599" w:author="Peter Dobson" w:date="2016-10-12T17:41:00Z">
              <w:r w:rsidRPr="006D238A">
                <w:rPr>
                  <w:rFonts w:ascii="Calibri" w:hAnsi="Calibri" w:cs="Times-Bold"/>
                  <w:b/>
                  <w:bCs/>
                  <w:color w:val="000000"/>
                  <w:sz w:val="22"/>
                  <w:lang w:val="en-AU"/>
                </w:rPr>
                <w:t>Comments</w:t>
              </w:r>
            </w:ins>
          </w:p>
        </w:tc>
      </w:tr>
      <w:tr w:rsidR="006D238A" w:rsidRPr="006D238A" w14:paraId="5D99963D" w14:textId="77777777" w:rsidTr="007B070B">
        <w:trPr>
          <w:trHeight w:val="597"/>
          <w:ins w:id="600" w:author="Peter Dobson" w:date="2016-10-12T17:41:00Z"/>
        </w:trPr>
        <w:tc>
          <w:tcPr>
            <w:tcW w:w="246" w:type="pct"/>
          </w:tcPr>
          <w:p w14:paraId="775F8A08" w14:textId="77777777" w:rsidR="006D238A" w:rsidRPr="006D238A" w:rsidRDefault="006D238A" w:rsidP="007B070B">
            <w:pPr>
              <w:autoSpaceDE w:val="0"/>
              <w:autoSpaceDN w:val="0"/>
              <w:adjustRightInd w:val="0"/>
              <w:spacing w:afterAutospacing="0" w:line="240" w:lineRule="auto"/>
              <w:rPr>
                <w:ins w:id="601" w:author="Peter Dobson" w:date="2016-10-12T17:41:00Z"/>
                <w:rFonts w:ascii="Calibri" w:hAnsi="Calibri" w:cs="Times-Bold"/>
                <w:b/>
                <w:bCs/>
                <w:color w:val="000000"/>
                <w:sz w:val="22"/>
                <w:lang w:val="en-AU"/>
              </w:rPr>
            </w:pPr>
            <w:ins w:id="602" w:author="Peter Dobson" w:date="2016-10-12T17:41:00Z">
              <w:r w:rsidRPr="006D238A">
                <w:rPr>
                  <w:rFonts w:ascii="Calibri" w:hAnsi="Calibri" w:cs="Times-Bold"/>
                  <w:b/>
                  <w:bCs/>
                  <w:color w:val="000000"/>
                  <w:sz w:val="22"/>
                  <w:lang w:val="en-AU"/>
                </w:rPr>
                <w:t>4</w:t>
              </w:r>
            </w:ins>
          </w:p>
        </w:tc>
        <w:tc>
          <w:tcPr>
            <w:tcW w:w="783" w:type="pct"/>
          </w:tcPr>
          <w:p w14:paraId="273F4F0B" w14:textId="77777777" w:rsidR="006D238A" w:rsidRPr="006D238A" w:rsidRDefault="006D238A" w:rsidP="007B070B">
            <w:pPr>
              <w:autoSpaceDE w:val="0"/>
              <w:autoSpaceDN w:val="0"/>
              <w:adjustRightInd w:val="0"/>
              <w:spacing w:afterAutospacing="0" w:line="240" w:lineRule="auto"/>
              <w:rPr>
                <w:ins w:id="603" w:author="Peter Dobson" w:date="2016-10-12T17:41:00Z"/>
                <w:rFonts w:ascii="Calibri" w:hAnsi="Calibri" w:cs="Calibri"/>
                <w:bCs/>
                <w:color w:val="000000"/>
                <w:sz w:val="22"/>
                <w:lang w:val="en-AU"/>
              </w:rPr>
            </w:pPr>
            <w:ins w:id="604" w:author="Peter Dobson" w:date="2016-10-12T17:41:00Z">
              <w:r w:rsidRPr="006D238A">
                <w:rPr>
                  <w:rFonts w:ascii="Calibri" w:hAnsi="Calibri" w:cs="Calibri"/>
                  <w:bCs/>
                  <w:color w:val="000000"/>
                  <w:sz w:val="22"/>
                  <w:lang w:val="en-AU"/>
                </w:rPr>
                <w:t>Confirm existing lantern is isolated from regulator board</w:t>
              </w:r>
            </w:ins>
          </w:p>
        </w:tc>
        <w:tc>
          <w:tcPr>
            <w:tcW w:w="1793" w:type="pct"/>
          </w:tcPr>
          <w:p w14:paraId="42C80F78" w14:textId="77777777" w:rsidR="006D238A" w:rsidRPr="006D238A" w:rsidRDefault="006D238A" w:rsidP="007B070B">
            <w:pPr>
              <w:autoSpaceDE w:val="0"/>
              <w:autoSpaceDN w:val="0"/>
              <w:adjustRightInd w:val="0"/>
              <w:spacing w:afterAutospacing="0" w:line="240" w:lineRule="auto"/>
              <w:rPr>
                <w:ins w:id="605" w:author="Peter Dobson" w:date="2016-10-12T17:41:00Z"/>
                <w:rFonts w:ascii="Calibri" w:hAnsi="Calibri" w:cs="Calibri"/>
                <w:bCs/>
                <w:color w:val="000000"/>
                <w:sz w:val="22"/>
                <w:lang w:val="en-AU"/>
              </w:rPr>
            </w:pPr>
            <w:ins w:id="606" w:author="Peter Dobson" w:date="2016-10-12T17:41:00Z">
              <w:r w:rsidRPr="006D238A">
                <w:rPr>
                  <w:rFonts w:ascii="Calibri" w:hAnsi="Calibri" w:cs="Calibri"/>
                  <w:bCs/>
                  <w:color w:val="000000"/>
                  <w:sz w:val="22"/>
                  <w:lang w:val="en-AU"/>
                </w:rPr>
                <w:t>a. Remove lantern cover/ existing junction box and test for voltage.</w:t>
              </w:r>
            </w:ins>
          </w:p>
        </w:tc>
        <w:tc>
          <w:tcPr>
            <w:tcW w:w="756" w:type="pct"/>
          </w:tcPr>
          <w:p w14:paraId="10064A76" w14:textId="77777777" w:rsidR="006D238A" w:rsidRPr="006D238A" w:rsidRDefault="006D238A" w:rsidP="007B070B">
            <w:pPr>
              <w:autoSpaceDE w:val="0"/>
              <w:autoSpaceDN w:val="0"/>
              <w:adjustRightInd w:val="0"/>
              <w:spacing w:afterAutospacing="0" w:line="240" w:lineRule="auto"/>
              <w:rPr>
                <w:ins w:id="607" w:author="Peter Dobson" w:date="2016-10-12T17:41:00Z"/>
                <w:rFonts w:ascii="Calibri" w:hAnsi="Calibri" w:cs="Calibri"/>
                <w:bCs/>
                <w:color w:val="000000"/>
                <w:sz w:val="22"/>
                <w:lang w:val="en-AU"/>
              </w:rPr>
            </w:pPr>
            <w:ins w:id="608" w:author="Peter Dobson" w:date="2016-10-12T17:41:00Z">
              <w:r w:rsidRPr="006D238A">
                <w:rPr>
                  <w:rFonts w:ascii="Calibri" w:hAnsi="Calibri" w:cs="Calibri"/>
                  <w:bCs/>
                  <w:color w:val="000000"/>
                  <w:sz w:val="22"/>
                  <w:lang w:val="en-AU"/>
                </w:rPr>
                <w:t>0VDC (lantern is isolated).</w:t>
              </w:r>
            </w:ins>
          </w:p>
        </w:tc>
        <w:tc>
          <w:tcPr>
            <w:tcW w:w="403" w:type="pct"/>
          </w:tcPr>
          <w:p w14:paraId="5C633881" w14:textId="77777777" w:rsidR="006D238A" w:rsidRPr="006D238A" w:rsidRDefault="006D238A" w:rsidP="007B070B">
            <w:pPr>
              <w:pBdr>
                <w:bottom w:val="single" w:sz="12" w:space="1" w:color="auto"/>
              </w:pBdr>
              <w:autoSpaceDE w:val="0"/>
              <w:autoSpaceDN w:val="0"/>
              <w:adjustRightInd w:val="0"/>
              <w:spacing w:afterAutospacing="0" w:line="240" w:lineRule="auto"/>
              <w:rPr>
                <w:ins w:id="609" w:author="Peter Dobson" w:date="2016-10-12T17:41:00Z"/>
                <w:rFonts w:ascii="Calibri" w:hAnsi="Calibri" w:cs="Calibri"/>
                <w:bCs/>
                <w:color w:val="000000"/>
                <w:sz w:val="22"/>
                <w:lang w:val="en-AU"/>
              </w:rPr>
            </w:pPr>
          </w:p>
          <w:p w14:paraId="657B8A12" w14:textId="77777777" w:rsidR="006D238A" w:rsidRPr="006D238A" w:rsidRDefault="006D238A" w:rsidP="007B070B">
            <w:pPr>
              <w:autoSpaceDE w:val="0"/>
              <w:autoSpaceDN w:val="0"/>
              <w:adjustRightInd w:val="0"/>
              <w:spacing w:afterAutospacing="0" w:line="240" w:lineRule="auto"/>
              <w:rPr>
                <w:ins w:id="610" w:author="Peter Dobson" w:date="2016-10-12T17:41:00Z"/>
                <w:rFonts w:ascii="Calibri" w:hAnsi="Calibri" w:cs="Calibri"/>
                <w:bCs/>
                <w:color w:val="000000"/>
                <w:sz w:val="22"/>
                <w:lang w:val="en-AU"/>
              </w:rPr>
            </w:pPr>
            <w:ins w:id="611" w:author="Peter Dobson" w:date="2016-10-12T17:41:00Z">
              <w:r w:rsidRPr="006D238A">
                <w:rPr>
                  <w:rFonts w:ascii="Calibri" w:hAnsi="Calibri" w:cs="Calibri"/>
                  <w:bCs/>
                  <w:color w:val="000000"/>
                  <w:sz w:val="22"/>
                  <w:lang w:val="en-AU"/>
                </w:rPr>
                <w:t>Volts</w:t>
              </w:r>
            </w:ins>
          </w:p>
          <w:p w14:paraId="4F6CD33E" w14:textId="77777777" w:rsidR="006D238A" w:rsidRPr="006D238A" w:rsidRDefault="006D238A" w:rsidP="007B070B">
            <w:pPr>
              <w:autoSpaceDE w:val="0"/>
              <w:autoSpaceDN w:val="0"/>
              <w:adjustRightInd w:val="0"/>
              <w:spacing w:afterAutospacing="0" w:line="240" w:lineRule="auto"/>
              <w:rPr>
                <w:ins w:id="612" w:author="Peter Dobson" w:date="2016-10-12T17:41:00Z"/>
                <w:rFonts w:ascii="Calibri" w:hAnsi="Calibri" w:cs="Calibri"/>
                <w:bCs/>
                <w:color w:val="000000"/>
                <w:sz w:val="22"/>
                <w:lang w:val="en-AU"/>
              </w:rPr>
            </w:pPr>
            <w:ins w:id="613" w:author="Peter Dobson" w:date="2016-10-12T17:41:00Z">
              <w:r w:rsidRPr="006D238A">
                <w:rPr>
                  <w:rFonts w:ascii="Calibri" w:hAnsi="Calibri" w:cs="Calibri"/>
                  <w:bCs/>
                  <w:color w:val="000000"/>
                  <w:sz w:val="22"/>
                  <w:lang w:val="en-AU"/>
                </w:rPr>
                <w:t>Pass/Fail</w:t>
              </w:r>
            </w:ins>
          </w:p>
        </w:tc>
        <w:tc>
          <w:tcPr>
            <w:tcW w:w="1019" w:type="pct"/>
          </w:tcPr>
          <w:p w14:paraId="1CF0D149" w14:textId="77777777" w:rsidR="006D238A" w:rsidRPr="006D238A" w:rsidRDefault="006D238A" w:rsidP="007B070B">
            <w:pPr>
              <w:autoSpaceDE w:val="0"/>
              <w:autoSpaceDN w:val="0"/>
              <w:adjustRightInd w:val="0"/>
              <w:spacing w:afterAutospacing="0" w:line="240" w:lineRule="auto"/>
              <w:rPr>
                <w:ins w:id="614" w:author="Peter Dobson" w:date="2016-10-12T17:41:00Z"/>
                <w:rFonts w:ascii="Calibri" w:hAnsi="Calibri" w:cs="Times-Bold"/>
                <w:bCs/>
                <w:color w:val="000000"/>
                <w:sz w:val="22"/>
                <w:lang w:val="en-AU"/>
              </w:rPr>
            </w:pPr>
          </w:p>
        </w:tc>
      </w:tr>
      <w:tr w:rsidR="006D238A" w:rsidRPr="006D238A" w14:paraId="49CA4820" w14:textId="77777777" w:rsidTr="007B070B">
        <w:trPr>
          <w:trHeight w:val="597"/>
          <w:ins w:id="615" w:author="Peter Dobson" w:date="2016-10-12T17:41:00Z"/>
        </w:trPr>
        <w:tc>
          <w:tcPr>
            <w:tcW w:w="246" w:type="pct"/>
          </w:tcPr>
          <w:p w14:paraId="68258F41" w14:textId="77777777" w:rsidR="006D238A" w:rsidRPr="006D238A" w:rsidRDefault="006D238A" w:rsidP="007B070B">
            <w:pPr>
              <w:autoSpaceDE w:val="0"/>
              <w:autoSpaceDN w:val="0"/>
              <w:adjustRightInd w:val="0"/>
              <w:spacing w:afterAutospacing="0" w:line="240" w:lineRule="auto"/>
              <w:rPr>
                <w:ins w:id="616" w:author="Peter Dobson" w:date="2016-10-12T17:41:00Z"/>
                <w:rFonts w:ascii="Calibri" w:hAnsi="Calibri" w:cs="Times-Bold"/>
                <w:b/>
                <w:bCs/>
                <w:color w:val="000000"/>
                <w:sz w:val="22"/>
                <w:lang w:val="en-AU"/>
              </w:rPr>
            </w:pPr>
            <w:ins w:id="617" w:author="Peter Dobson" w:date="2016-10-12T17:41:00Z">
              <w:r w:rsidRPr="006D238A">
                <w:rPr>
                  <w:rFonts w:ascii="Calibri" w:hAnsi="Calibri" w:cs="Times-Bold"/>
                  <w:b/>
                  <w:bCs/>
                  <w:color w:val="000000"/>
                  <w:sz w:val="22"/>
                  <w:lang w:val="en-AU"/>
                </w:rPr>
                <w:t>5</w:t>
              </w:r>
            </w:ins>
          </w:p>
        </w:tc>
        <w:tc>
          <w:tcPr>
            <w:tcW w:w="783" w:type="pct"/>
          </w:tcPr>
          <w:p w14:paraId="03F59C70" w14:textId="77777777" w:rsidR="006D238A" w:rsidRPr="006D238A" w:rsidRDefault="006D238A" w:rsidP="007B070B">
            <w:pPr>
              <w:autoSpaceDE w:val="0"/>
              <w:autoSpaceDN w:val="0"/>
              <w:adjustRightInd w:val="0"/>
              <w:spacing w:afterAutospacing="0" w:line="240" w:lineRule="auto"/>
              <w:rPr>
                <w:ins w:id="618" w:author="Peter Dobson" w:date="2016-10-12T17:41:00Z"/>
                <w:rFonts w:ascii="Calibri" w:hAnsi="Calibri" w:cs="Calibri"/>
                <w:bCs/>
                <w:color w:val="000000"/>
                <w:sz w:val="22"/>
                <w:lang w:val="en-AU"/>
              </w:rPr>
            </w:pPr>
            <w:ins w:id="619" w:author="Peter Dobson" w:date="2016-10-12T17:41:00Z">
              <w:r w:rsidRPr="006D238A">
                <w:rPr>
                  <w:rFonts w:ascii="Calibri" w:hAnsi="Calibri" w:cs="Calibri"/>
                  <w:bCs/>
                  <w:color w:val="000000"/>
                  <w:sz w:val="22"/>
                  <w:lang w:val="en-AU"/>
                </w:rPr>
                <w:t>Remove existing lantern</w:t>
              </w:r>
            </w:ins>
          </w:p>
        </w:tc>
        <w:tc>
          <w:tcPr>
            <w:tcW w:w="1793" w:type="pct"/>
          </w:tcPr>
          <w:p w14:paraId="007F36C7" w14:textId="77777777" w:rsidR="006D238A" w:rsidRPr="006D238A" w:rsidRDefault="006D238A" w:rsidP="007B070B">
            <w:pPr>
              <w:autoSpaceDE w:val="0"/>
              <w:autoSpaceDN w:val="0"/>
              <w:adjustRightInd w:val="0"/>
              <w:spacing w:afterAutospacing="0" w:line="240" w:lineRule="auto"/>
              <w:rPr>
                <w:ins w:id="620" w:author="Peter Dobson" w:date="2016-10-12T17:41:00Z"/>
                <w:rFonts w:ascii="Calibri" w:hAnsi="Calibri" w:cs="Calibri"/>
                <w:bCs/>
                <w:color w:val="000000"/>
                <w:sz w:val="22"/>
                <w:lang w:val="en-AU"/>
              </w:rPr>
            </w:pPr>
            <w:ins w:id="621" w:author="Peter Dobson" w:date="2016-10-12T17:41:00Z">
              <w:r w:rsidRPr="006D238A">
                <w:rPr>
                  <w:rFonts w:ascii="Calibri" w:hAnsi="Calibri" w:cs="Calibri"/>
                  <w:bCs/>
                  <w:color w:val="000000"/>
                  <w:sz w:val="22"/>
                  <w:lang w:val="en-AU"/>
                </w:rPr>
                <w:t>Disconnect cable from lantern and remove lantern and any other mounting equipment associated with the existing lantern. Existing cable to be re-used and connected to new junction box.</w:t>
              </w:r>
            </w:ins>
          </w:p>
        </w:tc>
        <w:tc>
          <w:tcPr>
            <w:tcW w:w="756" w:type="pct"/>
          </w:tcPr>
          <w:p w14:paraId="2B652BB6" w14:textId="77777777" w:rsidR="006D238A" w:rsidRPr="006D238A" w:rsidRDefault="006D238A" w:rsidP="007B070B">
            <w:pPr>
              <w:autoSpaceDE w:val="0"/>
              <w:autoSpaceDN w:val="0"/>
              <w:adjustRightInd w:val="0"/>
              <w:spacing w:afterAutospacing="0" w:line="240" w:lineRule="auto"/>
              <w:rPr>
                <w:ins w:id="622" w:author="Peter Dobson" w:date="2016-10-12T17:41:00Z"/>
                <w:rFonts w:ascii="Calibri" w:hAnsi="Calibri" w:cs="Calibri"/>
                <w:bCs/>
                <w:color w:val="000000"/>
                <w:sz w:val="22"/>
                <w:lang w:val="en-AU"/>
              </w:rPr>
            </w:pPr>
            <w:ins w:id="623" w:author="Peter Dobson" w:date="2016-10-12T17:41:00Z">
              <w:r w:rsidRPr="006D238A">
                <w:rPr>
                  <w:rFonts w:ascii="Calibri" w:hAnsi="Calibri" w:cs="Calibri"/>
                  <w:bCs/>
                  <w:color w:val="000000"/>
                  <w:sz w:val="22"/>
                  <w:lang w:val="en-AU"/>
                </w:rPr>
                <w:t>All equipment removed from lantern stand.</w:t>
              </w:r>
            </w:ins>
          </w:p>
        </w:tc>
        <w:tc>
          <w:tcPr>
            <w:tcW w:w="403" w:type="pct"/>
          </w:tcPr>
          <w:p w14:paraId="634AC087" w14:textId="77777777" w:rsidR="006D238A" w:rsidRPr="006D238A" w:rsidRDefault="006D238A" w:rsidP="007B070B">
            <w:pPr>
              <w:autoSpaceDE w:val="0"/>
              <w:autoSpaceDN w:val="0"/>
              <w:adjustRightInd w:val="0"/>
              <w:spacing w:afterAutospacing="0" w:line="240" w:lineRule="auto"/>
              <w:rPr>
                <w:ins w:id="624" w:author="Peter Dobson" w:date="2016-10-12T17:41:00Z"/>
                <w:rFonts w:ascii="Calibri" w:hAnsi="Calibri" w:cs="Calibri"/>
                <w:bCs/>
                <w:color w:val="000000"/>
                <w:sz w:val="22"/>
                <w:lang w:val="en-AU"/>
              </w:rPr>
            </w:pPr>
            <w:ins w:id="625" w:author="Peter Dobson" w:date="2016-10-12T17:41:00Z">
              <w:r w:rsidRPr="006D238A">
                <w:rPr>
                  <w:rFonts w:ascii="Calibri" w:hAnsi="Calibri" w:cs="Calibri"/>
                  <w:bCs/>
                  <w:color w:val="000000"/>
                  <w:sz w:val="22"/>
                  <w:lang w:val="en-AU"/>
                </w:rPr>
                <w:t>Yes/No</w:t>
              </w:r>
            </w:ins>
          </w:p>
        </w:tc>
        <w:tc>
          <w:tcPr>
            <w:tcW w:w="1019" w:type="pct"/>
          </w:tcPr>
          <w:p w14:paraId="45C8F776" w14:textId="77777777" w:rsidR="006D238A" w:rsidRPr="006D238A" w:rsidRDefault="006D238A" w:rsidP="007B070B">
            <w:pPr>
              <w:autoSpaceDE w:val="0"/>
              <w:autoSpaceDN w:val="0"/>
              <w:adjustRightInd w:val="0"/>
              <w:spacing w:afterAutospacing="0" w:line="240" w:lineRule="auto"/>
              <w:rPr>
                <w:ins w:id="626" w:author="Peter Dobson" w:date="2016-10-12T17:41:00Z"/>
                <w:rFonts w:ascii="Calibri" w:hAnsi="Calibri" w:cs="Times-Bold"/>
                <w:bCs/>
                <w:color w:val="000000"/>
                <w:sz w:val="22"/>
                <w:lang w:val="en-AU"/>
              </w:rPr>
            </w:pPr>
          </w:p>
        </w:tc>
      </w:tr>
      <w:tr w:rsidR="006D238A" w:rsidRPr="006D238A" w14:paraId="768970B7" w14:textId="77777777" w:rsidTr="007B070B">
        <w:trPr>
          <w:trHeight w:val="489"/>
          <w:ins w:id="627" w:author="Peter Dobson" w:date="2016-10-12T17:41:00Z"/>
        </w:trPr>
        <w:tc>
          <w:tcPr>
            <w:tcW w:w="246" w:type="pct"/>
            <w:vMerge w:val="restart"/>
          </w:tcPr>
          <w:p w14:paraId="703DE0CB" w14:textId="77777777" w:rsidR="006D238A" w:rsidRPr="006D238A" w:rsidRDefault="006D238A" w:rsidP="007B070B">
            <w:pPr>
              <w:autoSpaceDE w:val="0"/>
              <w:autoSpaceDN w:val="0"/>
              <w:adjustRightInd w:val="0"/>
              <w:spacing w:afterAutospacing="0" w:line="240" w:lineRule="auto"/>
              <w:rPr>
                <w:ins w:id="628" w:author="Peter Dobson" w:date="2016-10-12T17:41:00Z"/>
                <w:rFonts w:ascii="Calibri" w:hAnsi="Calibri" w:cs="Times-Bold"/>
                <w:b/>
                <w:bCs/>
                <w:color w:val="000000"/>
                <w:sz w:val="22"/>
                <w:lang w:val="en-AU"/>
              </w:rPr>
            </w:pPr>
            <w:ins w:id="629" w:author="Peter Dobson" w:date="2016-10-12T17:41:00Z">
              <w:r w:rsidRPr="006D238A">
                <w:rPr>
                  <w:rFonts w:ascii="Calibri" w:hAnsi="Calibri" w:cs="Times-Bold"/>
                  <w:b/>
                  <w:bCs/>
                  <w:color w:val="000000"/>
                  <w:sz w:val="22"/>
                  <w:lang w:val="en-AU"/>
                </w:rPr>
                <w:t>6</w:t>
              </w:r>
            </w:ins>
          </w:p>
        </w:tc>
        <w:tc>
          <w:tcPr>
            <w:tcW w:w="783" w:type="pct"/>
            <w:vMerge w:val="restart"/>
          </w:tcPr>
          <w:p w14:paraId="10E5BE8A" w14:textId="77777777" w:rsidR="006D238A" w:rsidRPr="006D238A" w:rsidRDefault="006D238A" w:rsidP="007B070B">
            <w:pPr>
              <w:autoSpaceDE w:val="0"/>
              <w:autoSpaceDN w:val="0"/>
              <w:adjustRightInd w:val="0"/>
              <w:spacing w:afterAutospacing="0" w:line="240" w:lineRule="auto"/>
              <w:rPr>
                <w:ins w:id="630" w:author="Peter Dobson" w:date="2016-10-12T17:41:00Z"/>
                <w:rFonts w:ascii="Calibri" w:hAnsi="Calibri" w:cs="Calibri"/>
                <w:bCs/>
                <w:color w:val="000000"/>
                <w:sz w:val="22"/>
                <w:lang w:val="en-AU"/>
              </w:rPr>
            </w:pPr>
            <w:ins w:id="631" w:author="Peter Dobson" w:date="2016-10-12T17:41:00Z">
              <w:r w:rsidRPr="006D238A">
                <w:rPr>
                  <w:rFonts w:ascii="Calibri" w:hAnsi="Calibri" w:cs="Calibri"/>
                  <w:bCs/>
                  <w:color w:val="000000"/>
                  <w:sz w:val="22"/>
                  <w:lang w:val="en-AU"/>
                </w:rPr>
                <w:t>Bearing setup</w:t>
              </w:r>
            </w:ins>
          </w:p>
        </w:tc>
        <w:tc>
          <w:tcPr>
            <w:tcW w:w="1793" w:type="pct"/>
          </w:tcPr>
          <w:p w14:paraId="58CB7219" w14:textId="77777777" w:rsidR="006D238A" w:rsidRPr="006D238A" w:rsidRDefault="006D238A" w:rsidP="007B070B">
            <w:pPr>
              <w:autoSpaceDE w:val="0"/>
              <w:autoSpaceDN w:val="0"/>
              <w:adjustRightInd w:val="0"/>
              <w:spacing w:afterAutospacing="0" w:line="240" w:lineRule="auto"/>
              <w:rPr>
                <w:ins w:id="632" w:author="Peter Dobson" w:date="2016-10-12T17:41:00Z"/>
                <w:rFonts w:ascii="Calibri" w:hAnsi="Calibri" w:cs="Calibri"/>
                <w:bCs/>
                <w:color w:val="000000"/>
                <w:sz w:val="22"/>
                <w:lang w:val="en-AU"/>
              </w:rPr>
            </w:pPr>
            <w:ins w:id="633" w:author="Peter Dobson" w:date="2016-10-12T17:41:00Z">
              <w:r w:rsidRPr="006D238A">
                <w:rPr>
                  <w:rFonts w:ascii="Calibri" w:hAnsi="Calibri" w:cs="Calibri"/>
                  <w:bCs/>
                  <w:color w:val="000000"/>
                  <w:sz w:val="22"/>
                  <w:lang w:val="en-AU"/>
                </w:rPr>
                <w:t>a. Attach theodolite mounting stand to theodolite using the theodolite mounting bolt. Fix the mounting stand with theodolite to the existing lantern stand. Level Theodolite.</w:t>
              </w:r>
            </w:ins>
          </w:p>
        </w:tc>
        <w:tc>
          <w:tcPr>
            <w:tcW w:w="756" w:type="pct"/>
          </w:tcPr>
          <w:p w14:paraId="0FE50B3E" w14:textId="77777777" w:rsidR="006D238A" w:rsidRPr="006D238A" w:rsidRDefault="006D238A" w:rsidP="007B070B">
            <w:pPr>
              <w:autoSpaceDE w:val="0"/>
              <w:autoSpaceDN w:val="0"/>
              <w:adjustRightInd w:val="0"/>
              <w:spacing w:afterAutospacing="0" w:line="240" w:lineRule="auto"/>
              <w:rPr>
                <w:ins w:id="634" w:author="Peter Dobson" w:date="2016-10-12T17:41:00Z"/>
                <w:rFonts w:ascii="Calibri" w:hAnsi="Calibri" w:cs="Calibri"/>
                <w:bCs/>
                <w:color w:val="000000"/>
                <w:sz w:val="22"/>
                <w:lang w:val="en-AU"/>
              </w:rPr>
            </w:pPr>
            <w:ins w:id="635" w:author="Peter Dobson" w:date="2016-10-12T17:41:00Z">
              <w:r w:rsidRPr="006D238A">
                <w:rPr>
                  <w:rFonts w:ascii="Calibri" w:hAnsi="Calibri" w:cs="Calibri"/>
                  <w:bCs/>
                  <w:color w:val="000000"/>
                  <w:sz w:val="22"/>
                  <w:lang w:val="en-AU"/>
                </w:rPr>
                <w:t>Theodolite mounted to lantern stand and level</w:t>
              </w:r>
            </w:ins>
          </w:p>
        </w:tc>
        <w:tc>
          <w:tcPr>
            <w:tcW w:w="403" w:type="pct"/>
          </w:tcPr>
          <w:p w14:paraId="60ECFB0D" w14:textId="77777777" w:rsidR="006D238A" w:rsidRPr="006D238A" w:rsidRDefault="006D238A" w:rsidP="007B070B">
            <w:pPr>
              <w:autoSpaceDE w:val="0"/>
              <w:autoSpaceDN w:val="0"/>
              <w:adjustRightInd w:val="0"/>
              <w:spacing w:afterAutospacing="0" w:line="240" w:lineRule="auto"/>
              <w:rPr>
                <w:ins w:id="636" w:author="Peter Dobson" w:date="2016-10-12T17:41:00Z"/>
                <w:rFonts w:ascii="Calibri" w:hAnsi="Calibri" w:cs="Calibri"/>
                <w:bCs/>
                <w:color w:val="000000"/>
                <w:sz w:val="22"/>
                <w:lang w:val="en-AU"/>
              </w:rPr>
            </w:pPr>
            <w:ins w:id="637" w:author="Peter Dobson" w:date="2016-10-12T17:41:00Z">
              <w:r w:rsidRPr="006D238A">
                <w:rPr>
                  <w:rFonts w:ascii="Calibri" w:hAnsi="Calibri" w:cs="Calibri"/>
                  <w:bCs/>
                  <w:color w:val="000000"/>
                  <w:sz w:val="22"/>
                  <w:lang w:val="en-AU"/>
                </w:rPr>
                <w:t>Yes/No</w:t>
              </w:r>
            </w:ins>
          </w:p>
        </w:tc>
        <w:tc>
          <w:tcPr>
            <w:tcW w:w="1019" w:type="pct"/>
          </w:tcPr>
          <w:p w14:paraId="7E67FE08" w14:textId="77777777" w:rsidR="006D238A" w:rsidRPr="006D238A" w:rsidRDefault="006D238A" w:rsidP="007B070B">
            <w:pPr>
              <w:autoSpaceDE w:val="0"/>
              <w:autoSpaceDN w:val="0"/>
              <w:adjustRightInd w:val="0"/>
              <w:spacing w:afterAutospacing="0" w:line="240" w:lineRule="auto"/>
              <w:rPr>
                <w:ins w:id="638" w:author="Peter Dobson" w:date="2016-10-12T17:41:00Z"/>
                <w:rFonts w:ascii="Calibri" w:hAnsi="Calibri" w:cs="Times-Bold"/>
                <w:bCs/>
                <w:color w:val="000000"/>
                <w:sz w:val="22"/>
                <w:lang w:val="en-AU"/>
              </w:rPr>
            </w:pPr>
          </w:p>
        </w:tc>
      </w:tr>
      <w:tr w:rsidR="006D238A" w:rsidRPr="006D238A" w14:paraId="76361C60" w14:textId="77777777" w:rsidTr="007B070B">
        <w:trPr>
          <w:trHeight w:val="489"/>
          <w:ins w:id="639" w:author="Peter Dobson" w:date="2016-10-12T17:41:00Z"/>
        </w:trPr>
        <w:tc>
          <w:tcPr>
            <w:tcW w:w="246" w:type="pct"/>
            <w:vMerge/>
          </w:tcPr>
          <w:p w14:paraId="11B60768" w14:textId="77777777" w:rsidR="006D238A" w:rsidRPr="006D238A" w:rsidRDefault="006D238A">
            <w:pPr>
              <w:autoSpaceDE w:val="0"/>
              <w:autoSpaceDN w:val="0"/>
              <w:adjustRightInd w:val="0"/>
              <w:spacing w:afterAutospacing="0" w:line="240" w:lineRule="auto"/>
              <w:rPr>
                <w:ins w:id="640" w:author="Peter Dobson" w:date="2016-10-12T17:41:00Z"/>
                <w:rFonts w:ascii="Calibri" w:hAnsi="Calibri" w:cs="Times-Bold"/>
                <w:b/>
                <w:bCs/>
                <w:color w:val="000000"/>
                <w:sz w:val="22"/>
                <w:lang w:val="en-AU"/>
              </w:rPr>
              <w:pPrChange w:id="641" w:author="Peter Dobson" w:date="2016-10-12T17:42:00Z">
                <w:pPr>
                  <w:autoSpaceDE w:val="0"/>
                  <w:autoSpaceDN w:val="0"/>
                  <w:adjustRightInd w:val="0"/>
                  <w:spacing w:line="240" w:lineRule="auto"/>
                </w:pPr>
              </w:pPrChange>
            </w:pPr>
          </w:p>
        </w:tc>
        <w:tc>
          <w:tcPr>
            <w:tcW w:w="783" w:type="pct"/>
            <w:vMerge/>
          </w:tcPr>
          <w:p w14:paraId="0F46DC0E" w14:textId="77777777" w:rsidR="006D238A" w:rsidRPr="006D238A" w:rsidRDefault="006D238A">
            <w:pPr>
              <w:autoSpaceDE w:val="0"/>
              <w:autoSpaceDN w:val="0"/>
              <w:adjustRightInd w:val="0"/>
              <w:spacing w:afterAutospacing="0" w:line="240" w:lineRule="auto"/>
              <w:rPr>
                <w:ins w:id="642" w:author="Peter Dobson" w:date="2016-10-12T17:41:00Z"/>
                <w:rFonts w:ascii="Calibri" w:hAnsi="Calibri" w:cs="Calibri"/>
                <w:bCs/>
                <w:color w:val="000000"/>
                <w:sz w:val="22"/>
                <w:lang w:val="en-AU"/>
              </w:rPr>
              <w:pPrChange w:id="643" w:author="Peter Dobson" w:date="2016-10-12T17:42:00Z">
                <w:pPr>
                  <w:autoSpaceDE w:val="0"/>
                  <w:autoSpaceDN w:val="0"/>
                  <w:adjustRightInd w:val="0"/>
                  <w:spacing w:line="240" w:lineRule="auto"/>
                </w:pPr>
              </w:pPrChange>
            </w:pPr>
          </w:p>
        </w:tc>
        <w:tc>
          <w:tcPr>
            <w:tcW w:w="1793" w:type="pct"/>
          </w:tcPr>
          <w:p w14:paraId="2C74AC33" w14:textId="77777777" w:rsidR="006D238A" w:rsidRPr="006D238A" w:rsidRDefault="006D238A">
            <w:pPr>
              <w:autoSpaceDE w:val="0"/>
              <w:autoSpaceDN w:val="0"/>
              <w:adjustRightInd w:val="0"/>
              <w:spacing w:afterAutospacing="0" w:line="240" w:lineRule="auto"/>
              <w:rPr>
                <w:ins w:id="644" w:author="Peter Dobson" w:date="2016-10-12T17:41:00Z"/>
                <w:rFonts w:ascii="Calibri" w:hAnsi="Calibri" w:cs="Calibri"/>
                <w:bCs/>
                <w:color w:val="000000"/>
                <w:sz w:val="22"/>
                <w:lang w:val="en-AU"/>
              </w:rPr>
              <w:pPrChange w:id="645" w:author="Peter Dobson" w:date="2016-10-12T17:42:00Z">
                <w:pPr>
                  <w:autoSpaceDE w:val="0"/>
                  <w:autoSpaceDN w:val="0"/>
                  <w:adjustRightInd w:val="0"/>
                  <w:spacing w:line="240" w:lineRule="auto"/>
                </w:pPr>
              </w:pPrChange>
            </w:pPr>
            <w:ins w:id="646" w:author="Peter Dobson" w:date="2016-10-12T17:41:00Z">
              <w:r w:rsidRPr="006D238A">
                <w:rPr>
                  <w:rFonts w:ascii="Calibri" w:hAnsi="Calibri" w:cs="Calibri"/>
                  <w:bCs/>
                  <w:color w:val="000000"/>
                  <w:sz w:val="22"/>
                  <w:lang w:val="en-AU"/>
                </w:rPr>
                <w:t>b. Locate true north and mark on site for future reference (eg handrail) other positions can also be used as reference/check</w:t>
              </w:r>
            </w:ins>
          </w:p>
        </w:tc>
        <w:tc>
          <w:tcPr>
            <w:tcW w:w="756" w:type="pct"/>
          </w:tcPr>
          <w:p w14:paraId="12FEF354" w14:textId="77777777" w:rsidR="006D238A" w:rsidRPr="006D238A" w:rsidRDefault="006D238A">
            <w:pPr>
              <w:autoSpaceDE w:val="0"/>
              <w:autoSpaceDN w:val="0"/>
              <w:adjustRightInd w:val="0"/>
              <w:spacing w:afterAutospacing="0" w:line="240" w:lineRule="auto"/>
              <w:rPr>
                <w:ins w:id="647" w:author="Peter Dobson" w:date="2016-10-12T17:41:00Z"/>
                <w:rFonts w:ascii="Calibri" w:hAnsi="Calibri" w:cs="Calibri"/>
                <w:bCs/>
                <w:color w:val="000000"/>
                <w:sz w:val="22"/>
                <w:lang w:val="en-AU"/>
              </w:rPr>
              <w:pPrChange w:id="648" w:author="Peter Dobson" w:date="2016-10-12T17:42:00Z">
                <w:pPr>
                  <w:autoSpaceDE w:val="0"/>
                  <w:autoSpaceDN w:val="0"/>
                  <w:adjustRightInd w:val="0"/>
                  <w:spacing w:line="240" w:lineRule="auto"/>
                </w:pPr>
              </w:pPrChange>
            </w:pPr>
            <w:ins w:id="649" w:author="Peter Dobson" w:date="2016-10-12T17:41:00Z">
              <w:r w:rsidRPr="006D238A">
                <w:rPr>
                  <w:rFonts w:ascii="Calibri" w:hAnsi="Calibri" w:cs="Calibri"/>
                  <w:bCs/>
                  <w:color w:val="000000"/>
                  <w:sz w:val="22"/>
                  <w:lang w:val="en-AU"/>
                </w:rPr>
                <w:t>True north and/or other positions marked on site for furture reference</w:t>
              </w:r>
            </w:ins>
          </w:p>
        </w:tc>
        <w:tc>
          <w:tcPr>
            <w:tcW w:w="403" w:type="pct"/>
          </w:tcPr>
          <w:p w14:paraId="59C985FA" w14:textId="77777777" w:rsidR="006D238A" w:rsidRPr="006D238A" w:rsidRDefault="006D238A">
            <w:pPr>
              <w:autoSpaceDE w:val="0"/>
              <w:autoSpaceDN w:val="0"/>
              <w:adjustRightInd w:val="0"/>
              <w:spacing w:afterAutospacing="0" w:line="240" w:lineRule="auto"/>
              <w:rPr>
                <w:ins w:id="650" w:author="Peter Dobson" w:date="2016-10-12T17:41:00Z"/>
                <w:rFonts w:ascii="Calibri" w:hAnsi="Calibri" w:cs="Calibri"/>
                <w:bCs/>
                <w:color w:val="000000"/>
                <w:sz w:val="22"/>
                <w:lang w:val="en-AU"/>
              </w:rPr>
              <w:pPrChange w:id="651" w:author="Peter Dobson" w:date="2016-10-12T17:42:00Z">
                <w:pPr>
                  <w:autoSpaceDE w:val="0"/>
                  <w:autoSpaceDN w:val="0"/>
                  <w:adjustRightInd w:val="0"/>
                  <w:spacing w:line="240" w:lineRule="auto"/>
                </w:pPr>
              </w:pPrChange>
            </w:pPr>
            <w:ins w:id="652" w:author="Peter Dobson" w:date="2016-10-12T17:41:00Z">
              <w:r w:rsidRPr="006D238A">
                <w:rPr>
                  <w:rFonts w:ascii="Calibri" w:hAnsi="Calibri" w:cs="Calibri"/>
                  <w:bCs/>
                  <w:color w:val="000000"/>
                  <w:sz w:val="22"/>
                  <w:lang w:val="en-AU"/>
                </w:rPr>
                <w:t>Yes/No</w:t>
              </w:r>
            </w:ins>
          </w:p>
        </w:tc>
        <w:tc>
          <w:tcPr>
            <w:tcW w:w="1019" w:type="pct"/>
          </w:tcPr>
          <w:p w14:paraId="2325A4F5" w14:textId="77777777" w:rsidR="006D238A" w:rsidRPr="006D238A" w:rsidRDefault="006D238A">
            <w:pPr>
              <w:autoSpaceDE w:val="0"/>
              <w:autoSpaceDN w:val="0"/>
              <w:adjustRightInd w:val="0"/>
              <w:spacing w:afterAutospacing="0" w:line="240" w:lineRule="auto"/>
              <w:rPr>
                <w:ins w:id="653" w:author="Peter Dobson" w:date="2016-10-12T17:41:00Z"/>
                <w:rFonts w:ascii="Calibri" w:hAnsi="Calibri" w:cs="Times-Bold"/>
                <w:bCs/>
                <w:color w:val="000000"/>
                <w:sz w:val="22"/>
                <w:lang w:val="en-AU"/>
              </w:rPr>
              <w:pPrChange w:id="654" w:author="Peter Dobson" w:date="2016-10-12T17:42:00Z">
                <w:pPr>
                  <w:autoSpaceDE w:val="0"/>
                  <w:autoSpaceDN w:val="0"/>
                  <w:adjustRightInd w:val="0"/>
                  <w:spacing w:line="240" w:lineRule="auto"/>
                </w:pPr>
              </w:pPrChange>
            </w:pPr>
          </w:p>
        </w:tc>
      </w:tr>
      <w:tr w:rsidR="006D238A" w:rsidRPr="006D238A" w14:paraId="5A81339C" w14:textId="77777777" w:rsidTr="007B070B">
        <w:trPr>
          <w:trHeight w:val="489"/>
          <w:ins w:id="655" w:author="Peter Dobson" w:date="2016-10-12T17:41:00Z"/>
        </w:trPr>
        <w:tc>
          <w:tcPr>
            <w:tcW w:w="246" w:type="pct"/>
            <w:vMerge/>
          </w:tcPr>
          <w:p w14:paraId="14EB72C2" w14:textId="77777777" w:rsidR="006D238A" w:rsidRPr="006D238A" w:rsidRDefault="006D238A">
            <w:pPr>
              <w:autoSpaceDE w:val="0"/>
              <w:autoSpaceDN w:val="0"/>
              <w:adjustRightInd w:val="0"/>
              <w:spacing w:afterAutospacing="0" w:line="240" w:lineRule="auto"/>
              <w:rPr>
                <w:ins w:id="656" w:author="Peter Dobson" w:date="2016-10-12T17:41:00Z"/>
                <w:rFonts w:ascii="Calibri" w:hAnsi="Calibri" w:cs="Times-Bold"/>
                <w:b/>
                <w:bCs/>
                <w:color w:val="000000"/>
                <w:sz w:val="22"/>
                <w:lang w:val="en-AU"/>
              </w:rPr>
              <w:pPrChange w:id="657" w:author="Peter Dobson" w:date="2016-10-12T17:42:00Z">
                <w:pPr>
                  <w:autoSpaceDE w:val="0"/>
                  <w:autoSpaceDN w:val="0"/>
                  <w:adjustRightInd w:val="0"/>
                  <w:spacing w:line="240" w:lineRule="auto"/>
                </w:pPr>
              </w:pPrChange>
            </w:pPr>
          </w:p>
        </w:tc>
        <w:tc>
          <w:tcPr>
            <w:tcW w:w="783" w:type="pct"/>
            <w:vMerge/>
          </w:tcPr>
          <w:p w14:paraId="279E34E6" w14:textId="77777777" w:rsidR="006D238A" w:rsidRPr="006D238A" w:rsidRDefault="006D238A">
            <w:pPr>
              <w:autoSpaceDE w:val="0"/>
              <w:autoSpaceDN w:val="0"/>
              <w:adjustRightInd w:val="0"/>
              <w:spacing w:afterAutospacing="0" w:line="240" w:lineRule="auto"/>
              <w:rPr>
                <w:ins w:id="658" w:author="Peter Dobson" w:date="2016-10-12T17:41:00Z"/>
                <w:rFonts w:ascii="Calibri" w:hAnsi="Calibri" w:cs="Calibri"/>
                <w:bCs/>
                <w:color w:val="000000"/>
                <w:sz w:val="22"/>
                <w:lang w:val="en-AU"/>
              </w:rPr>
              <w:pPrChange w:id="659" w:author="Peter Dobson" w:date="2016-10-12T17:42:00Z">
                <w:pPr>
                  <w:autoSpaceDE w:val="0"/>
                  <w:autoSpaceDN w:val="0"/>
                  <w:adjustRightInd w:val="0"/>
                  <w:spacing w:line="240" w:lineRule="auto"/>
                </w:pPr>
              </w:pPrChange>
            </w:pPr>
          </w:p>
        </w:tc>
        <w:tc>
          <w:tcPr>
            <w:tcW w:w="1793" w:type="pct"/>
          </w:tcPr>
          <w:p w14:paraId="7B602CC6" w14:textId="77777777" w:rsidR="006D238A" w:rsidRPr="006D238A" w:rsidRDefault="006D238A">
            <w:pPr>
              <w:autoSpaceDE w:val="0"/>
              <w:autoSpaceDN w:val="0"/>
              <w:adjustRightInd w:val="0"/>
              <w:spacing w:afterAutospacing="0" w:line="240" w:lineRule="auto"/>
              <w:rPr>
                <w:ins w:id="660" w:author="Peter Dobson" w:date="2016-10-12T17:41:00Z"/>
                <w:rFonts w:ascii="Calibri" w:hAnsi="Calibri" w:cs="Calibri"/>
                <w:bCs/>
                <w:color w:val="000000"/>
                <w:sz w:val="22"/>
                <w:lang w:val="en-AU"/>
              </w:rPr>
              <w:pPrChange w:id="661" w:author="Peter Dobson" w:date="2016-10-12T17:42:00Z">
                <w:pPr>
                  <w:autoSpaceDE w:val="0"/>
                  <w:autoSpaceDN w:val="0"/>
                  <w:adjustRightInd w:val="0"/>
                  <w:spacing w:line="240" w:lineRule="auto"/>
                </w:pPr>
              </w:pPrChange>
            </w:pPr>
            <w:ins w:id="662" w:author="Peter Dobson" w:date="2016-10-12T17:41:00Z">
              <w:r w:rsidRPr="006D238A">
                <w:rPr>
                  <w:rFonts w:ascii="Calibri" w:hAnsi="Calibri" w:cs="Calibri"/>
                  <w:bCs/>
                  <w:color w:val="000000"/>
                  <w:sz w:val="22"/>
                  <w:lang w:val="en-AU"/>
                </w:rPr>
                <w:t>c. Remove theodolite mounting stand from lantern stand</w:t>
              </w:r>
            </w:ins>
          </w:p>
        </w:tc>
        <w:tc>
          <w:tcPr>
            <w:tcW w:w="756" w:type="pct"/>
          </w:tcPr>
          <w:p w14:paraId="33A2A43D" w14:textId="77777777" w:rsidR="006D238A" w:rsidRPr="006D238A" w:rsidRDefault="006D238A">
            <w:pPr>
              <w:autoSpaceDE w:val="0"/>
              <w:autoSpaceDN w:val="0"/>
              <w:adjustRightInd w:val="0"/>
              <w:spacing w:afterAutospacing="0" w:line="240" w:lineRule="auto"/>
              <w:rPr>
                <w:ins w:id="663" w:author="Peter Dobson" w:date="2016-10-12T17:41:00Z"/>
                <w:rFonts w:ascii="Calibri" w:hAnsi="Calibri" w:cs="Calibri"/>
                <w:bCs/>
                <w:color w:val="000000"/>
                <w:sz w:val="22"/>
                <w:lang w:val="en-AU"/>
              </w:rPr>
              <w:pPrChange w:id="664" w:author="Peter Dobson" w:date="2016-10-12T17:42:00Z">
                <w:pPr>
                  <w:autoSpaceDE w:val="0"/>
                  <w:autoSpaceDN w:val="0"/>
                  <w:adjustRightInd w:val="0"/>
                  <w:spacing w:line="240" w:lineRule="auto"/>
                </w:pPr>
              </w:pPrChange>
            </w:pPr>
            <w:ins w:id="665" w:author="Peter Dobson" w:date="2016-10-12T17:41:00Z">
              <w:r w:rsidRPr="006D238A">
                <w:rPr>
                  <w:rFonts w:ascii="Calibri" w:hAnsi="Calibri" w:cs="Calibri"/>
                  <w:bCs/>
                  <w:color w:val="000000"/>
                  <w:sz w:val="22"/>
                  <w:lang w:val="en-AU"/>
                </w:rPr>
                <w:t>Theodolite stand removed.</w:t>
              </w:r>
            </w:ins>
          </w:p>
        </w:tc>
        <w:tc>
          <w:tcPr>
            <w:tcW w:w="403" w:type="pct"/>
          </w:tcPr>
          <w:p w14:paraId="018378D4" w14:textId="77777777" w:rsidR="006D238A" w:rsidRPr="006D238A" w:rsidRDefault="006D238A">
            <w:pPr>
              <w:autoSpaceDE w:val="0"/>
              <w:autoSpaceDN w:val="0"/>
              <w:adjustRightInd w:val="0"/>
              <w:spacing w:afterAutospacing="0" w:line="240" w:lineRule="auto"/>
              <w:rPr>
                <w:ins w:id="666" w:author="Peter Dobson" w:date="2016-10-12T17:41:00Z"/>
                <w:rFonts w:ascii="Calibri" w:hAnsi="Calibri" w:cs="Calibri"/>
                <w:bCs/>
                <w:color w:val="000000"/>
                <w:sz w:val="22"/>
                <w:lang w:val="en-AU"/>
              </w:rPr>
              <w:pPrChange w:id="667" w:author="Peter Dobson" w:date="2016-10-12T17:42:00Z">
                <w:pPr>
                  <w:autoSpaceDE w:val="0"/>
                  <w:autoSpaceDN w:val="0"/>
                  <w:adjustRightInd w:val="0"/>
                  <w:spacing w:line="240" w:lineRule="auto"/>
                </w:pPr>
              </w:pPrChange>
            </w:pPr>
            <w:ins w:id="668" w:author="Peter Dobson" w:date="2016-10-12T17:41:00Z">
              <w:r w:rsidRPr="006D238A">
                <w:rPr>
                  <w:rFonts w:ascii="Calibri" w:hAnsi="Calibri" w:cs="Calibri"/>
                  <w:bCs/>
                  <w:color w:val="000000"/>
                  <w:sz w:val="22"/>
                  <w:lang w:val="en-AU"/>
                </w:rPr>
                <w:t>Yes/No</w:t>
              </w:r>
            </w:ins>
          </w:p>
        </w:tc>
        <w:tc>
          <w:tcPr>
            <w:tcW w:w="1019" w:type="pct"/>
          </w:tcPr>
          <w:p w14:paraId="2BBF0720" w14:textId="77777777" w:rsidR="006D238A" w:rsidRPr="006D238A" w:rsidRDefault="006D238A">
            <w:pPr>
              <w:autoSpaceDE w:val="0"/>
              <w:autoSpaceDN w:val="0"/>
              <w:adjustRightInd w:val="0"/>
              <w:spacing w:afterAutospacing="0" w:line="240" w:lineRule="auto"/>
              <w:rPr>
                <w:ins w:id="669" w:author="Peter Dobson" w:date="2016-10-12T17:41:00Z"/>
                <w:rFonts w:ascii="Calibri" w:hAnsi="Calibri" w:cs="Times-Bold"/>
                <w:bCs/>
                <w:color w:val="000000"/>
                <w:sz w:val="22"/>
                <w:lang w:val="en-AU"/>
              </w:rPr>
              <w:pPrChange w:id="670" w:author="Peter Dobson" w:date="2016-10-12T17:42:00Z">
                <w:pPr>
                  <w:autoSpaceDE w:val="0"/>
                  <w:autoSpaceDN w:val="0"/>
                  <w:adjustRightInd w:val="0"/>
                  <w:spacing w:line="240" w:lineRule="auto"/>
                </w:pPr>
              </w:pPrChange>
            </w:pPr>
          </w:p>
        </w:tc>
      </w:tr>
      <w:tr w:rsidR="006D238A" w:rsidRPr="006D238A" w14:paraId="5465328F" w14:textId="77777777" w:rsidTr="007B070B">
        <w:trPr>
          <w:trHeight w:val="1016"/>
          <w:ins w:id="671" w:author="Peter Dobson" w:date="2016-10-12T17:41:00Z"/>
        </w:trPr>
        <w:tc>
          <w:tcPr>
            <w:tcW w:w="246" w:type="pct"/>
            <w:vMerge w:val="restart"/>
          </w:tcPr>
          <w:p w14:paraId="29A5DCF9" w14:textId="77777777" w:rsidR="006D238A" w:rsidRPr="006D238A" w:rsidRDefault="006D238A" w:rsidP="007B070B">
            <w:pPr>
              <w:autoSpaceDE w:val="0"/>
              <w:autoSpaceDN w:val="0"/>
              <w:adjustRightInd w:val="0"/>
              <w:spacing w:afterAutospacing="0" w:line="240" w:lineRule="auto"/>
              <w:rPr>
                <w:ins w:id="672" w:author="Peter Dobson" w:date="2016-10-12T17:41:00Z"/>
                <w:rFonts w:ascii="Calibri" w:hAnsi="Calibri" w:cs="Times-Bold"/>
                <w:b/>
                <w:bCs/>
                <w:color w:val="000000"/>
                <w:sz w:val="22"/>
                <w:lang w:val="en-AU"/>
              </w:rPr>
            </w:pPr>
            <w:ins w:id="673" w:author="Peter Dobson" w:date="2016-10-12T17:41:00Z">
              <w:r w:rsidRPr="006D238A">
                <w:rPr>
                  <w:rFonts w:ascii="Calibri" w:hAnsi="Calibri" w:cs="Times-Bold"/>
                  <w:b/>
                  <w:bCs/>
                  <w:color w:val="000000"/>
                  <w:sz w:val="22"/>
                  <w:lang w:val="en-AU"/>
                </w:rPr>
                <w:t>7</w:t>
              </w:r>
            </w:ins>
          </w:p>
        </w:tc>
        <w:tc>
          <w:tcPr>
            <w:tcW w:w="783" w:type="pct"/>
            <w:vMerge w:val="restart"/>
          </w:tcPr>
          <w:p w14:paraId="5B1B10D3" w14:textId="77777777" w:rsidR="006D238A" w:rsidRPr="006D238A" w:rsidRDefault="006D238A" w:rsidP="007B070B">
            <w:pPr>
              <w:autoSpaceDE w:val="0"/>
              <w:autoSpaceDN w:val="0"/>
              <w:adjustRightInd w:val="0"/>
              <w:spacing w:afterAutospacing="0" w:line="240" w:lineRule="auto"/>
              <w:rPr>
                <w:ins w:id="674" w:author="Peter Dobson" w:date="2016-10-12T17:41:00Z"/>
                <w:rFonts w:ascii="Calibri" w:hAnsi="Calibri" w:cs="Calibri"/>
                <w:bCs/>
                <w:color w:val="000000"/>
                <w:sz w:val="22"/>
                <w:lang w:val="en-AU"/>
              </w:rPr>
            </w:pPr>
            <w:ins w:id="675" w:author="Peter Dobson" w:date="2016-10-12T17:41:00Z">
              <w:r w:rsidRPr="006D238A">
                <w:rPr>
                  <w:rFonts w:ascii="Calibri" w:hAnsi="Calibri" w:cs="Calibri"/>
                  <w:bCs/>
                  <w:color w:val="000000"/>
                  <w:sz w:val="22"/>
                  <w:lang w:val="en-AU"/>
                </w:rPr>
                <w:t>Installation of new Sectored LED lantern.</w:t>
              </w:r>
            </w:ins>
          </w:p>
        </w:tc>
        <w:tc>
          <w:tcPr>
            <w:tcW w:w="1793" w:type="pct"/>
          </w:tcPr>
          <w:p w14:paraId="38615CB9" w14:textId="77777777" w:rsidR="006D238A" w:rsidRPr="006D238A" w:rsidRDefault="006D238A" w:rsidP="007B070B">
            <w:pPr>
              <w:autoSpaceDE w:val="0"/>
              <w:autoSpaceDN w:val="0"/>
              <w:adjustRightInd w:val="0"/>
              <w:spacing w:afterAutospacing="0" w:line="240" w:lineRule="auto"/>
              <w:rPr>
                <w:ins w:id="676" w:author="Peter Dobson" w:date="2016-10-12T17:41:00Z"/>
                <w:rFonts w:ascii="Calibri" w:hAnsi="Calibri" w:cs="Calibri"/>
                <w:bCs/>
                <w:color w:val="000000"/>
                <w:sz w:val="22"/>
                <w:lang w:val="en-AU"/>
              </w:rPr>
            </w:pPr>
            <w:ins w:id="677" w:author="Peter Dobson" w:date="2016-10-12T17:41:00Z">
              <w:r w:rsidRPr="006D238A">
                <w:rPr>
                  <w:rFonts w:ascii="Calibri" w:hAnsi="Calibri" w:cs="Calibri"/>
                  <w:bCs/>
                  <w:color w:val="000000"/>
                  <w:sz w:val="22"/>
                  <w:lang w:val="en-AU"/>
                </w:rPr>
                <w:t xml:space="preserve">a. Determine whether installed height of the lantern (base of the lens) is greater than 50mm above the horizontal plane of any obstructions. </w:t>
              </w:r>
            </w:ins>
          </w:p>
          <w:p w14:paraId="0A2EF888" w14:textId="77777777" w:rsidR="006D238A" w:rsidRPr="006D238A" w:rsidRDefault="006D238A" w:rsidP="007B070B">
            <w:pPr>
              <w:autoSpaceDE w:val="0"/>
              <w:autoSpaceDN w:val="0"/>
              <w:adjustRightInd w:val="0"/>
              <w:spacing w:afterAutospacing="0" w:line="240" w:lineRule="auto"/>
              <w:rPr>
                <w:ins w:id="678" w:author="Peter Dobson" w:date="2016-10-12T17:41:00Z"/>
                <w:rFonts w:ascii="Calibri" w:hAnsi="Calibri" w:cs="Calibri"/>
                <w:bCs/>
                <w:color w:val="000000"/>
                <w:sz w:val="22"/>
                <w:lang w:val="en-AU"/>
              </w:rPr>
            </w:pPr>
          </w:p>
        </w:tc>
        <w:tc>
          <w:tcPr>
            <w:tcW w:w="756" w:type="pct"/>
          </w:tcPr>
          <w:p w14:paraId="47012C48" w14:textId="77777777" w:rsidR="006D238A" w:rsidRPr="006D238A" w:rsidRDefault="006D238A" w:rsidP="007B070B">
            <w:pPr>
              <w:autoSpaceDE w:val="0"/>
              <w:autoSpaceDN w:val="0"/>
              <w:adjustRightInd w:val="0"/>
              <w:spacing w:afterAutospacing="0" w:line="240" w:lineRule="auto"/>
              <w:rPr>
                <w:ins w:id="679" w:author="Peter Dobson" w:date="2016-10-12T17:41:00Z"/>
                <w:rFonts w:ascii="Calibri" w:hAnsi="Calibri" w:cs="Calibri"/>
                <w:bCs/>
                <w:color w:val="000000"/>
                <w:sz w:val="22"/>
                <w:lang w:val="en-AU"/>
              </w:rPr>
            </w:pPr>
            <w:ins w:id="680" w:author="Peter Dobson" w:date="2016-10-12T17:41:00Z">
              <w:r w:rsidRPr="006D238A">
                <w:rPr>
                  <w:rFonts w:ascii="Calibri" w:hAnsi="Calibri" w:cs="Calibri"/>
                  <w:bCs/>
                  <w:color w:val="000000"/>
                  <w:sz w:val="22"/>
                  <w:lang w:val="en-AU"/>
                </w:rPr>
                <w:t xml:space="preserve">Lantern lens base is installed greater than 50mm above the horizontal plane of any obstructions. </w:t>
              </w:r>
            </w:ins>
          </w:p>
        </w:tc>
        <w:tc>
          <w:tcPr>
            <w:tcW w:w="403" w:type="pct"/>
          </w:tcPr>
          <w:p w14:paraId="130CACD0" w14:textId="77777777" w:rsidR="006D238A" w:rsidRPr="006D238A" w:rsidRDefault="006D238A" w:rsidP="007B070B">
            <w:pPr>
              <w:autoSpaceDE w:val="0"/>
              <w:autoSpaceDN w:val="0"/>
              <w:adjustRightInd w:val="0"/>
              <w:spacing w:afterAutospacing="0" w:line="240" w:lineRule="auto"/>
              <w:rPr>
                <w:ins w:id="681" w:author="Peter Dobson" w:date="2016-10-12T17:41:00Z"/>
                <w:rFonts w:ascii="Calibri" w:hAnsi="Calibri" w:cs="Calibri"/>
                <w:bCs/>
                <w:color w:val="000000"/>
                <w:sz w:val="22"/>
                <w:lang w:val="en-AU"/>
              </w:rPr>
            </w:pPr>
          </w:p>
          <w:p w14:paraId="684E5531" w14:textId="77777777" w:rsidR="006D238A" w:rsidRPr="006D238A" w:rsidRDefault="006D238A" w:rsidP="007B070B">
            <w:pPr>
              <w:autoSpaceDE w:val="0"/>
              <w:autoSpaceDN w:val="0"/>
              <w:adjustRightInd w:val="0"/>
              <w:spacing w:afterAutospacing="0" w:line="240" w:lineRule="auto"/>
              <w:rPr>
                <w:ins w:id="682" w:author="Peter Dobson" w:date="2016-10-12T17:41:00Z"/>
                <w:rFonts w:ascii="Calibri" w:hAnsi="Calibri" w:cs="Calibri"/>
                <w:bCs/>
                <w:color w:val="000000"/>
                <w:sz w:val="22"/>
                <w:lang w:val="en-AU"/>
              </w:rPr>
            </w:pPr>
            <w:ins w:id="683" w:author="Peter Dobson" w:date="2016-10-12T17:41:00Z">
              <w:r w:rsidRPr="006D238A">
                <w:rPr>
                  <w:rFonts w:ascii="Calibri" w:hAnsi="Calibri" w:cs="Calibri"/>
                  <w:bCs/>
                  <w:color w:val="000000"/>
                  <w:sz w:val="22"/>
                  <w:lang w:val="en-AU"/>
                </w:rPr>
                <w:t>Yes / No</w:t>
              </w:r>
            </w:ins>
          </w:p>
          <w:p w14:paraId="20272A65" w14:textId="77777777" w:rsidR="006D238A" w:rsidRPr="006D238A" w:rsidRDefault="006D238A" w:rsidP="007B070B">
            <w:pPr>
              <w:autoSpaceDE w:val="0"/>
              <w:autoSpaceDN w:val="0"/>
              <w:adjustRightInd w:val="0"/>
              <w:spacing w:afterAutospacing="0" w:line="240" w:lineRule="auto"/>
              <w:rPr>
                <w:ins w:id="684" w:author="Peter Dobson" w:date="2016-10-12T17:41:00Z"/>
                <w:rFonts w:ascii="Calibri" w:hAnsi="Calibri" w:cs="Calibri"/>
                <w:bCs/>
                <w:color w:val="000000"/>
                <w:sz w:val="22"/>
                <w:lang w:val="en-AU"/>
              </w:rPr>
            </w:pPr>
          </w:p>
          <w:p w14:paraId="19922642" w14:textId="77777777" w:rsidR="006D238A" w:rsidRPr="006D238A" w:rsidRDefault="006D238A" w:rsidP="007B070B">
            <w:pPr>
              <w:autoSpaceDE w:val="0"/>
              <w:autoSpaceDN w:val="0"/>
              <w:adjustRightInd w:val="0"/>
              <w:spacing w:afterAutospacing="0" w:line="240" w:lineRule="auto"/>
              <w:rPr>
                <w:ins w:id="685" w:author="Peter Dobson" w:date="2016-10-12T17:41:00Z"/>
                <w:rFonts w:ascii="Calibri" w:hAnsi="Calibri" w:cs="Calibri"/>
                <w:bCs/>
                <w:color w:val="000000"/>
                <w:sz w:val="22"/>
                <w:lang w:val="en-AU"/>
              </w:rPr>
            </w:pPr>
          </w:p>
        </w:tc>
        <w:tc>
          <w:tcPr>
            <w:tcW w:w="1019" w:type="pct"/>
          </w:tcPr>
          <w:p w14:paraId="16D262FC" w14:textId="77777777" w:rsidR="006D238A" w:rsidRPr="006D238A" w:rsidRDefault="006D238A" w:rsidP="007B070B">
            <w:pPr>
              <w:autoSpaceDE w:val="0"/>
              <w:autoSpaceDN w:val="0"/>
              <w:adjustRightInd w:val="0"/>
              <w:spacing w:afterAutospacing="0" w:line="240" w:lineRule="auto"/>
              <w:rPr>
                <w:ins w:id="686" w:author="Peter Dobson" w:date="2016-10-12T17:41:00Z"/>
                <w:rFonts w:ascii="Calibri" w:hAnsi="Calibri" w:cs="Times-Bold"/>
                <w:bCs/>
                <w:color w:val="000000"/>
                <w:sz w:val="22"/>
                <w:lang w:val="en-AU"/>
              </w:rPr>
            </w:pPr>
            <w:ins w:id="687" w:author="Peter Dobson" w:date="2016-10-12T17:41:00Z">
              <w:r w:rsidRPr="006D238A">
                <w:rPr>
                  <w:rFonts w:ascii="Calibri" w:hAnsi="Calibri" w:cs="Times-Bold"/>
                  <w:bCs/>
                  <w:color w:val="000000"/>
                  <w:sz w:val="22"/>
                  <w:lang w:val="en-AU"/>
                </w:rPr>
                <w:t>If no go to 7b</w:t>
              </w:r>
            </w:ins>
          </w:p>
          <w:p w14:paraId="202C0915" w14:textId="77777777" w:rsidR="006D238A" w:rsidRPr="006D238A" w:rsidRDefault="006D238A" w:rsidP="007B070B">
            <w:pPr>
              <w:autoSpaceDE w:val="0"/>
              <w:autoSpaceDN w:val="0"/>
              <w:adjustRightInd w:val="0"/>
              <w:spacing w:afterAutospacing="0" w:line="240" w:lineRule="auto"/>
              <w:rPr>
                <w:ins w:id="688" w:author="Peter Dobson" w:date="2016-10-12T17:41:00Z"/>
                <w:rFonts w:ascii="Calibri" w:hAnsi="Calibri" w:cs="Times-Bold"/>
                <w:bCs/>
                <w:color w:val="000000"/>
                <w:sz w:val="22"/>
                <w:lang w:val="en-AU"/>
              </w:rPr>
            </w:pPr>
            <w:ins w:id="689" w:author="Peter Dobson" w:date="2016-10-12T17:41:00Z">
              <w:r w:rsidRPr="006D238A">
                <w:rPr>
                  <w:rFonts w:ascii="Calibri" w:hAnsi="Calibri" w:cs="Times-Bold"/>
                  <w:bCs/>
                  <w:color w:val="000000"/>
                  <w:sz w:val="22"/>
                  <w:lang w:val="en-AU"/>
                </w:rPr>
                <w:t>If yes go to 7c</w:t>
              </w:r>
            </w:ins>
          </w:p>
        </w:tc>
      </w:tr>
      <w:tr w:rsidR="006D238A" w:rsidRPr="006D238A" w14:paraId="0A7D8A4A" w14:textId="77777777" w:rsidTr="007B070B">
        <w:trPr>
          <w:trHeight w:val="1014"/>
          <w:ins w:id="690" w:author="Peter Dobson" w:date="2016-10-12T17:41:00Z"/>
        </w:trPr>
        <w:tc>
          <w:tcPr>
            <w:tcW w:w="246" w:type="pct"/>
            <w:vMerge/>
          </w:tcPr>
          <w:p w14:paraId="4951802D" w14:textId="77777777" w:rsidR="006D238A" w:rsidRPr="006D238A" w:rsidRDefault="006D238A">
            <w:pPr>
              <w:autoSpaceDE w:val="0"/>
              <w:autoSpaceDN w:val="0"/>
              <w:adjustRightInd w:val="0"/>
              <w:spacing w:afterAutospacing="0" w:line="240" w:lineRule="auto"/>
              <w:rPr>
                <w:ins w:id="691" w:author="Peter Dobson" w:date="2016-10-12T17:41:00Z"/>
                <w:rFonts w:ascii="Calibri" w:hAnsi="Calibri" w:cs="Times-Bold"/>
                <w:b/>
                <w:bCs/>
                <w:color w:val="000000"/>
                <w:sz w:val="22"/>
                <w:lang w:val="en-AU"/>
              </w:rPr>
              <w:pPrChange w:id="692" w:author="Peter Dobson" w:date="2016-10-12T17:42:00Z">
                <w:pPr>
                  <w:autoSpaceDE w:val="0"/>
                  <w:autoSpaceDN w:val="0"/>
                  <w:adjustRightInd w:val="0"/>
                  <w:spacing w:line="240" w:lineRule="auto"/>
                </w:pPr>
              </w:pPrChange>
            </w:pPr>
          </w:p>
        </w:tc>
        <w:tc>
          <w:tcPr>
            <w:tcW w:w="783" w:type="pct"/>
            <w:vMerge/>
          </w:tcPr>
          <w:p w14:paraId="56AF0B39" w14:textId="77777777" w:rsidR="006D238A" w:rsidRPr="006D238A" w:rsidRDefault="006D238A">
            <w:pPr>
              <w:autoSpaceDE w:val="0"/>
              <w:autoSpaceDN w:val="0"/>
              <w:adjustRightInd w:val="0"/>
              <w:spacing w:afterAutospacing="0" w:line="240" w:lineRule="auto"/>
              <w:rPr>
                <w:ins w:id="693" w:author="Peter Dobson" w:date="2016-10-12T17:41:00Z"/>
                <w:rFonts w:ascii="Calibri" w:hAnsi="Calibri" w:cs="Calibri"/>
                <w:bCs/>
                <w:color w:val="000000"/>
                <w:sz w:val="22"/>
                <w:lang w:val="en-AU"/>
              </w:rPr>
              <w:pPrChange w:id="694" w:author="Peter Dobson" w:date="2016-10-12T17:42:00Z">
                <w:pPr>
                  <w:autoSpaceDE w:val="0"/>
                  <w:autoSpaceDN w:val="0"/>
                  <w:adjustRightInd w:val="0"/>
                  <w:spacing w:line="240" w:lineRule="auto"/>
                </w:pPr>
              </w:pPrChange>
            </w:pPr>
          </w:p>
        </w:tc>
        <w:tc>
          <w:tcPr>
            <w:tcW w:w="1793" w:type="pct"/>
          </w:tcPr>
          <w:p w14:paraId="144E717C" w14:textId="77777777" w:rsidR="006D238A" w:rsidRPr="006D238A" w:rsidRDefault="006D238A">
            <w:pPr>
              <w:autoSpaceDE w:val="0"/>
              <w:autoSpaceDN w:val="0"/>
              <w:adjustRightInd w:val="0"/>
              <w:spacing w:afterAutospacing="0" w:line="240" w:lineRule="auto"/>
              <w:rPr>
                <w:ins w:id="695" w:author="Peter Dobson" w:date="2016-10-12T17:41:00Z"/>
                <w:rFonts w:ascii="Calibri" w:hAnsi="Calibri" w:cs="Calibri"/>
                <w:bCs/>
                <w:color w:val="000000"/>
                <w:sz w:val="22"/>
                <w:lang w:val="en-AU"/>
              </w:rPr>
              <w:pPrChange w:id="696" w:author="Peter Dobson" w:date="2016-10-12T17:42:00Z">
                <w:pPr>
                  <w:autoSpaceDE w:val="0"/>
                  <w:autoSpaceDN w:val="0"/>
                  <w:adjustRightInd w:val="0"/>
                  <w:spacing w:line="240" w:lineRule="auto"/>
                </w:pPr>
              </w:pPrChange>
            </w:pPr>
            <w:ins w:id="697" w:author="Peter Dobson" w:date="2016-10-12T17:41:00Z">
              <w:r w:rsidRPr="006D238A">
                <w:rPr>
                  <w:rFonts w:ascii="Calibri" w:hAnsi="Calibri" w:cs="Calibri"/>
                  <w:bCs/>
                  <w:color w:val="000000"/>
                  <w:sz w:val="22"/>
                  <w:lang w:val="en-AU"/>
                </w:rPr>
                <w:t>b. Install extension stand as per the drawing to raise height of lantern to clear obstructions.</w:t>
              </w:r>
            </w:ins>
          </w:p>
        </w:tc>
        <w:tc>
          <w:tcPr>
            <w:tcW w:w="756" w:type="pct"/>
          </w:tcPr>
          <w:p w14:paraId="20646B7B" w14:textId="77777777" w:rsidR="006D238A" w:rsidRPr="006D238A" w:rsidRDefault="006D238A">
            <w:pPr>
              <w:autoSpaceDE w:val="0"/>
              <w:autoSpaceDN w:val="0"/>
              <w:adjustRightInd w:val="0"/>
              <w:spacing w:afterAutospacing="0" w:line="240" w:lineRule="auto"/>
              <w:rPr>
                <w:ins w:id="698" w:author="Peter Dobson" w:date="2016-10-12T17:41:00Z"/>
                <w:rFonts w:ascii="Calibri" w:hAnsi="Calibri" w:cs="Calibri"/>
                <w:b/>
                <w:bCs/>
                <w:color w:val="000000"/>
                <w:sz w:val="22"/>
                <w:lang w:val="en-AU"/>
              </w:rPr>
              <w:pPrChange w:id="699" w:author="Peter Dobson" w:date="2016-10-12T17:42:00Z">
                <w:pPr>
                  <w:autoSpaceDE w:val="0"/>
                  <w:autoSpaceDN w:val="0"/>
                  <w:adjustRightInd w:val="0"/>
                  <w:spacing w:line="240" w:lineRule="auto"/>
                </w:pPr>
              </w:pPrChange>
            </w:pPr>
            <w:ins w:id="700" w:author="Peter Dobson" w:date="2016-10-12T17:41:00Z">
              <w:r w:rsidRPr="006D238A">
                <w:rPr>
                  <w:rFonts w:ascii="Calibri" w:hAnsi="Calibri" w:cs="Calibri"/>
                  <w:bCs/>
                  <w:color w:val="000000"/>
                  <w:sz w:val="22"/>
                  <w:lang w:val="en-AU"/>
                </w:rPr>
                <w:t>Extension stand installed. Lantern  lens base is installed greater than 50mm above the horizontal plane of any obstructions.</w:t>
              </w:r>
            </w:ins>
          </w:p>
        </w:tc>
        <w:tc>
          <w:tcPr>
            <w:tcW w:w="403" w:type="pct"/>
          </w:tcPr>
          <w:p w14:paraId="477C0175" w14:textId="77777777" w:rsidR="006D238A" w:rsidRPr="006D238A" w:rsidRDefault="006D238A">
            <w:pPr>
              <w:autoSpaceDE w:val="0"/>
              <w:autoSpaceDN w:val="0"/>
              <w:adjustRightInd w:val="0"/>
              <w:spacing w:afterAutospacing="0" w:line="240" w:lineRule="auto"/>
              <w:rPr>
                <w:ins w:id="701" w:author="Peter Dobson" w:date="2016-10-12T17:41:00Z"/>
                <w:rFonts w:ascii="Calibri" w:hAnsi="Calibri" w:cs="Calibri"/>
                <w:bCs/>
                <w:color w:val="000000"/>
                <w:sz w:val="22"/>
                <w:lang w:val="en-AU"/>
              </w:rPr>
              <w:pPrChange w:id="702" w:author="Peter Dobson" w:date="2016-10-12T17:42:00Z">
                <w:pPr>
                  <w:autoSpaceDE w:val="0"/>
                  <w:autoSpaceDN w:val="0"/>
                  <w:adjustRightInd w:val="0"/>
                  <w:spacing w:line="240" w:lineRule="auto"/>
                </w:pPr>
              </w:pPrChange>
            </w:pPr>
            <w:ins w:id="703" w:author="Peter Dobson" w:date="2016-10-12T17:41:00Z">
              <w:r w:rsidRPr="006D238A">
                <w:rPr>
                  <w:rFonts w:ascii="Calibri" w:hAnsi="Calibri" w:cs="Calibri"/>
                  <w:bCs/>
                  <w:color w:val="000000"/>
                  <w:sz w:val="22"/>
                  <w:lang w:val="en-AU"/>
                </w:rPr>
                <w:t>Yes / No</w:t>
              </w:r>
            </w:ins>
          </w:p>
          <w:p w14:paraId="7B50D30C" w14:textId="77777777" w:rsidR="006D238A" w:rsidRPr="006D238A" w:rsidRDefault="006D238A">
            <w:pPr>
              <w:autoSpaceDE w:val="0"/>
              <w:autoSpaceDN w:val="0"/>
              <w:adjustRightInd w:val="0"/>
              <w:spacing w:afterAutospacing="0" w:line="240" w:lineRule="auto"/>
              <w:rPr>
                <w:ins w:id="704" w:author="Peter Dobson" w:date="2016-10-12T17:41:00Z"/>
                <w:rFonts w:ascii="Calibri" w:hAnsi="Calibri" w:cs="Calibri"/>
                <w:bCs/>
                <w:color w:val="000000"/>
                <w:sz w:val="22"/>
                <w:lang w:val="en-AU"/>
              </w:rPr>
              <w:pPrChange w:id="705" w:author="Peter Dobson" w:date="2016-10-12T17:42:00Z">
                <w:pPr>
                  <w:autoSpaceDE w:val="0"/>
                  <w:autoSpaceDN w:val="0"/>
                  <w:adjustRightInd w:val="0"/>
                  <w:spacing w:line="240" w:lineRule="auto"/>
                </w:pPr>
              </w:pPrChange>
            </w:pPr>
          </w:p>
        </w:tc>
        <w:tc>
          <w:tcPr>
            <w:tcW w:w="1019" w:type="pct"/>
          </w:tcPr>
          <w:p w14:paraId="66BD62A0" w14:textId="77777777" w:rsidR="006D238A" w:rsidRPr="006D238A" w:rsidRDefault="006D238A">
            <w:pPr>
              <w:autoSpaceDE w:val="0"/>
              <w:autoSpaceDN w:val="0"/>
              <w:adjustRightInd w:val="0"/>
              <w:spacing w:afterAutospacing="0" w:line="240" w:lineRule="auto"/>
              <w:rPr>
                <w:ins w:id="706" w:author="Peter Dobson" w:date="2016-10-12T17:41:00Z"/>
                <w:rFonts w:ascii="Calibri" w:hAnsi="Calibri" w:cs="Times-Bold"/>
                <w:bCs/>
                <w:color w:val="000000"/>
                <w:sz w:val="22"/>
                <w:lang w:val="en-AU"/>
              </w:rPr>
              <w:pPrChange w:id="707" w:author="Peter Dobson" w:date="2016-10-12T17:42:00Z">
                <w:pPr>
                  <w:autoSpaceDE w:val="0"/>
                  <w:autoSpaceDN w:val="0"/>
                  <w:adjustRightInd w:val="0"/>
                  <w:spacing w:line="240" w:lineRule="auto"/>
                </w:pPr>
              </w:pPrChange>
            </w:pPr>
          </w:p>
        </w:tc>
      </w:tr>
      <w:tr w:rsidR="006D238A" w:rsidRPr="006D238A" w14:paraId="78BFA457" w14:textId="77777777" w:rsidTr="007B070B">
        <w:trPr>
          <w:trHeight w:val="635"/>
          <w:ins w:id="708" w:author="Peter Dobson" w:date="2016-10-12T17:41:00Z"/>
        </w:trPr>
        <w:tc>
          <w:tcPr>
            <w:tcW w:w="246" w:type="pct"/>
            <w:vMerge/>
          </w:tcPr>
          <w:p w14:paraId="0D2EFD85" w14:textId="77777777" w:rsidR="006D238A" w:rsidRPr="006D238A" w:rsidRDefault="006D238A">
            <w:pPr>
              <w:autoSpaceDE w:val="0"/>
              <w:autoSpaceDN w:val="0"/>
              <w:adjustRightInd w:val="0"/>
              <w:spacing w:afterAutospacing="0" w:line="240" w:lineRule="auto"/>
              <w:rPr>
                <w:ins w:id="709" w:author="Peter Dobson" w:date="2016-10-12T17:41:00Z"/>
                <w:rFonts w:ascii="Calibri" w:hAnsi="Calibri" w:cs="Times-Bold"/>
                <w:b/>
                <w:bCs/>
                <w:color w:val="000000"/>
                <w:sz w:val="22"/>
                <w:lang w:val="en-AU"/>
              </w:rPr>
              <w:pPrChange w:id="710" w:author="Peter Dobson" w:date="2016-10-12T17:42:00Z">
                <w:pPr>
                  <w:autoSpaceDE w:val="0"/>
                  <w:autoSpaceDN w:val="0"/>
                  <w:adjustRightInd w:val="0"/>
                  <w:spacing w:line="240" w:lineRule="auto"/>
                </w:pPr>
              </w:pPrChange>
            </w:pPr>
          </w:p>
        </w:tc>
        <w:tc>
          <w:tcPr>
            <w:tcW w:w="783" w:type="pct"/>
            <w:vMerge/>
          </w:tcPr>
          <w:p w14:paraId="5EC0997A" w14:textId="77777777" w:rsidR="006D238A" w:rsidRPr="006D238A" w:rsidRDefault="006D238A">
            <w:pPr>
              <w:autoSpaceDE w:val="0"/>
              <w:autoSpaceDN w:val="0"/>
              <w:adjustRightInd w:val="0"/>
              <w:spacing w:afterAutospacing="0" w:line="240" w:lineRule="auto"/>
              <w:rPr>
                <w:ins w:id="711" w:author="Peter Dobson" w:date="2016-10-12T17:41:00Z"/>
                <w:rFonts w:ascii="Calibri" w:hAnsi="Calibri" w:cs="Calibri"/>
                <w:bCs/>
                <w:color w:val="000000"/>
                <w:sz w:val="22"/>
                <w:lang w:val="en-AU"/>
              </w:rPr>
              <w:pPrChange w:id="712" w:author="Peter Dobson" w:date="2016-10-12T17:42:00Z">
                <w:pPr>
                  <w:autoSpaceDE w:val="0"/>
                  <w:autoSpaceDN w:val="0"/>
                  <w:adjustRightInd w:val="0"/>
                  <w:spacing w:line="240" w:lineRule="auto"/>
                </w:pPr>
              </w:pPrChange>
            </w:pPr>
          </w:p>
        </w:tc>
        <w:tc>
          <w:tcPr>
            <w:tcW w:w="1793" w:type="pct"/>
          </w:tcPr>
          <w:p w14:paraId="1DCCC613" w14:textId="77777777" w:rsidR="006D238A" w:rsidRPr="006D238A" w:rsidRDefault="006D238A">
            <w:pPr>
              <w:autoSpaceDE w:val="0"/>
              <w:autoSpaceDN w:val="0"/>
              <w:adjustRightInd w:val="0"/>
              <w:spacing w:afterAutospacing="0" w:line="240" w:lineRule="auto"/>
              <w:rPr>
                <w:ins w:id="713" w:author="Peter Dobson" w:date="2016-10-12T17:41:00Z"/>
                <w:rFonts w:ascii="Calibri" w:hAnsi="Calibri" w:cs="Calibri"/>
                <w:bCs/>
                <w:color w:val="000000"/>
                <w:sz w:val="22"/>
                <w:lang w:val="en-AU"/>
              </w:rPr>
              <w:pPrChange w:id="714" w:author="Peter Dobson" w:date="2016-10-12T17:42:00Z">
                <w:pPr>
                  <w:autoSpaceDE w:val="0"/>
                  <w:autoSpaceDN w:val="0"/>
                  <w:adjustRightInd w:val="0"/>
                  <w:spacing w:line="240" w:lineRule="auto"/>
                </w:pPr>
              </w:pPrChange>
            </w:pPr>
            <w:ins w:id="715" w:author="Peter Dobson" w:date="2016-10-12T17:41:00Z">
              <w:r w:rsidRPr="006D238A">
                <w:rPr>
                  <w:rFonts w:ascii="Calibri" w:hAnsi="Calibri" w:cs="Calibri"/>
                  <w:bCs/>
                  <w:color w:val="000000"/>
                  <w:sz w:val="22"/>
                  <w:lang w:val="en-AU"/>
                </w:rPr>
                <w:t>c. Ensure all dissimilar metals are isolated with the use of nylon sleeves and washers as per the drawings.</w:t>
              </w:r>
            </w:ins>
          </w:p>
        </w:tc>
        <w:tc>
          <w:tcPr>
            <w:tcW w:w="756" w:type="pct"/>
          </w:tcPr>
          <w:p w14:paraId="53D777D4" w14:textId="77777777" w:rsidR="006D238A" w:rsidRPr="006D238A" w:rsidRDefault="006D238A">
            <w:pPr>
              <w:autoSpaceDE w:val="0"/>
              <w:autoSpaceDN w:val="0"/>
              <w:adjustRightInd w:val="0"/>
              <w:spacing w:afterAutospacing="0" w:line="240" w:lineRule="auto"/>
              <w:rPr>
                <w:ins w:id="716" w:author="Peter Dobson" w:date="2016-10-12T17:41:00Z"/>
                <w:rFonts w:ascii="Calibri" w:hAnsi="Calibri" w:cs="Calibri"/>
                <w:bCs/>
                <w:color w:val="000000"/>
                <w:sz w:val="22"/>
                <w:lang w:val="en-AU"/>
              </w:rPr>
              <w:pPrChange w:id="717" w:author="Peter Dobson" w:date="2016-10-12T17:42:00Z">
                <w:pPr>
                  <w:autoSpaceDE w:val="0"/>
                  <w:autoSpaceDN w:val="0"/>
                  <w:adjustRightInd w:val="0"/>
                  <w:spacing w:line="240" w:lineRule="auto"/>
                </w:pPr>
              </w:pPrChange>
            </w:pPr>
            <w:ins w:id="718" w:author="Peter Dobson" w:date="2016-10-12T17:41:00Z">
              <w:r w:rsidRPr="006D238A">
                <w:rPr>
                  <w:rFonts w:ascii="Calibri" w:hAnsi="Calibri" w:cs="Calibri"/>
                  <w:bCs/>
                  <w:color w:val="000000"/>
                  <w:sz w:val="22"/>
                  <w:lang w:val="en-AU"/>
                </w:rPr>
                <w:t>Nylon sleeves and washers are installed and dissimilar metals are isolated.</w:t>
              </w:r>
            </w:ins>
          </w:p>
        </w:tc>
        <w:tc>
          <w:tcPr>
            <w:tcW w:w="403" w:type="pct"/>
          </w:tcPr>
          <w:p w14:paraId="0C1CF150" w14:textId="77777777" w:rsidR="006D238A" w:rsidRPr="006D238A" w:rsidRDefault="006D238A">
            <w:pPr>
              <w:autoSpaceDE w:val="0"/>
              <w:autoSpaceDN w:val="0"/>
              <w:adjustRightInd w:val="0"/>
              <w:spacing w:afterAutospacing="0" w:line="240" w:lineRule="auto"/>
              <w:rPr>
                <w:ins w:id="719" w:author="Peter Dobson" w:date="2016-10-12T17:41:00Z"/>
                <w:rFonts w:ascii="Calibri" w:hAnsi="Calibri" w:cs="Calibri"/>
                <w:bCs/>
                <w:color w:val="000000"/>
                <w:sz w:val="22"/>
                <w:lang w:val="en-AU"/>
              </w:rPr>
              <w:pPrChange w:id="720" w:author="Peter Dobson" w:date="2016-10-12T17:42:00Z">
                <w:pPr>
                  <w:autoSpaceDE w:val="0"/>
                  <w:autoSpaceDN w:val="0"/>
                  <w:adjustRightInd w:val="0"/>
                  <w:spacing w:line="240" w:lineRule="auto"/>
                </w:pPr>
              </w:pPrChange>
            </w:pPr>
            <w:ins w:id="721" w:author="Peter Dobson" w:date="2016-10-12T17:41:00Z">
              <w:r w:rsidRPr="006D238A">
                <w:rPr>
                  <w:rFonts w:ascii="Calibri" w:hAnsi="Calibri" w:cs="Calibri"/>
                  <w:bCs/>
                  <w:color w:val="000000"/>
                  <w:sz w:val="22"/>
                  <w:lang w:val="en-AU"/>
                </w:rPr>
                <w:t>Yes / No</w:t>
              </w:r>
            </w:ins>
          </w:p>
          <w:p w14:paraId="4D622FC0" w14:textId="77777777" w:rsidR="006D238A" w:rsidRPr="006D238A" w:rsidRDefault="006D238A">
            <w:pPr>
              <w:autoSpaceDE w:val="0"/>
              <w:autoSpaceDN w:val="0"/>
              <w:adjustRightInd w:val="0"/>
              <w:spacing w:afterAutospacing="0" w:line="240" w:lineRule="auto"/>
              <w:rPr>
                <w:ins w:id="722" w:author="Peter Dobson" w:date="2016-10-12T17:41:00Z"/>
                <w:rFonts w:ascii="Calibri" w:hAnsi="Calibri" w:cs="Calibri"/>
                <w:bCs/>
                <w:color w:val="000000"/>
                <w:sz w:val="22"/>
                <w:lang w:val="en-AU"/>
              </w:rPr>
              <w:pPrChange w:id="723" w:author="Peter Dobson" w:date="2016-10-12T17:42:00Z">
                <w:pPr>
                  <w:autoSpaceDE w:val="0"/>
                  <w:autoSpaceDN w:val="0"/>
                  <w:adjustRightInd w:val="0"/>
                  <w:spacing w:line="240" w:lineRule="auto"/>
                </w:pPr>
              </w:pPrChange>
            </w:pPr>
          </w:p>
        </w:tc>
        <w:tc>
          <w:tcPr>
            <w:tcW w:w="1019" w:type="pct"/>
          </w:tcPr>
          <w:p w14:paraId="4ACEC09A" w14:textId="77777777" w:rsidR="006D238A" w:rsidRPr="006D238A" w:rsidRDefault="006D238A">
            <w:pPr>
              <w:autoSpaceDE w:val="0"/>
              <w:autoSpaceDN w:val="0"/>
              <w:adjustRightInd w:val="0"/>
              <w:spacing w:afterAutospacing="0" w:line="240" w:lineRule="auto"/>
              <w:rPr>
                <w:ins w:id="724" w:author="Peter Dobson" w:date="2016-10-12T17:41:00Z"/>
                <w:rFonts w:ascii="Calibri" w:hAnsi="Calibri" w:cs="Times-Bold"/>
                <w:bCs/>
                <w:color w:val="000000"/>
                <w:sz w:val="22"/>
                <w:lang w:val="en-AU"/>
              </w:rPr>
              <w:pPrChange w:id="725" w:author="Peter Dobson" w:date="2016-10-12T17:42:00Z">
                <w:pPr>
                  <w:autoSpaceDE w:val="0"/>
                  <w:autoSpaceDN w:val="0"/>
                  <w:adjustRightInd w:val="0"/>
                  <w:spacing w:line="240" w:lineRule="auto"/>
                </w:pPr>
              </w:pPrChange>
            </w:pPr>
          </w:p>
        </w:tc>
      </w:tr>
      <w:tr w:rsidR="006D238A" w:rsidRPr="006D238A" w14:paraId="0446EB0D" w14:textId="77777777" w:rsidTr="007B070B">
        <w:trPr>
          <w:trHeight w:val="381"/>
          <w:ins w:id="726" w:author="Peter Dobson" w:date="2016-10-12T17:41:00Z"/>
        </w:trPr>
        <w:tc>
          <w:tcPr>
            <w:tcW w:w="246" w:type="pct"/>
            <w:vMerge/>
          </w:tcPr>
          <w:p w14:paraId="6B1099FC" w14:textId="77777777" w:rsidR="006D238A" w:rsidRPr="006D238A" w:rsidRDefault="006D238A">
            <w:pPr>
              <w:autoSpaceDE w:val="0"/>
              <w:autoSpaceDN w:val="0"/>
              <w:adjustRightInd w:val="0"/>
              <w:spacing w:afterAutospacing="0" w:line="240" w:lineRule="auto"/>
              <w:rPr>
                <w:ins w:id="727" w:author="Peter Dobson" w:date="2016-10-12T17:41:00Z"/>
                <w:rFonts w:ascii="Calibri" w:hAnsi="Calibri" w:cs="Times-Bold"/>
                <w:b/>
                <w:bCs/>
                <w:color w:val="000000"/>
                <w:sz w:val="22"/>
                <w:lang w:val="en-AU"/>
              </w:rPr>
              <w:pPrChange w:id="728" w:author="Peter Dobson" w:date="2016-10-12T17:42:00Z">
                <w:pPr>
                  <w:autoSpaceDE w:val="0"/>
                  <w:autoSpaceDN w:val="0"/>
                  <w:adjustRightInd w:val="0"/>
                  <w:spacing w:line="240" w:lineRule="auto"/>
                </w:pPr>
              </w:pPrChange>
            </w:pPr>
          </w:p>
        </w:tc>
        <w:tc>
          <w:tcPr>
            <w:tcW w:w="783" w:type="pct"/>
            <w:vMerge/>
          </w:tcPr>
          <w:p w14:paraId="76F04677" w14:textId="77777777" w:rsidR="006D238A" w:rsidRPr="006D238A" w:rsidRDefault="006D238A">
            <w:pPr>
              <w:autoSpaceDE w:val="0"/>
              <w:autoSpaceDN w:val="0"/>
              <w:adjustRightInd w:val="0"/>
              <w:spacing w:afterAutospacing="0" w:line="240" w:lineRule="auto"/>
              <w:rPr>
                <w:ins w:id="729" w:author="Peter Dobson" w:date="2016-10-12T17:41:00Z"/>
                <w:rFonts w:ascii="Calibri" w:hAnsi="Calibri" w:cs="Calibri"/>
                <w:bCs/>
                <w:color w:val="000000"/>
                <w:sz w:val="22"/>
                <w:lang w:val="en-AU"/>
              </w:rPr>
              <w:pPrChange w:id="730" w:author="Peter Dobson" w:date="2016-10-12T17:42:00Z">
                <w:pPr>
                  <w:autoSpaceDE w:val="0"/>
                  <w:autoSpaceDN w:val="0"/>
                  <w:adjustRightInd w:val="0"/>
                  <w:spacing w:line="240" w:lineRule="auto"/>
                </w:pPr>
              </w:pPrChange>
            </w:pPr>
          </w:p>
        </w:tc>
        <w:tc>
          <w:tcPr>
            <w:tcW w:w="1793" w:type="pct"/>
          </w:tcPr>
          <w:p w14:paraId="7ACC2F0D" w14:textId="77777777" w:rsidR="006D238A" w:rsidRPr="006D238A" w:rsidRDefault="006D238A">
            <w:pPr>
              <w:autoSpaceDE w:val="0"/>
              <w:autoSpaceDN w:val="0"/>
              <w:adjustRightInd w:val="0"/>
              <w:spacing w:afterAutospacing="0" w:line="240" w:lineRule="auto"/>
              <w:rPr>
                <w:ins w:id="731" w:author="Peter Dobson" w:date="2016-10-12T17:41:00Z"/>
                <w:rFonts w:ascii="Calibri" w:hAnsi="Calibri" w:cs="Calibri"/>
                <w:bCs/>
                <w:color w:val="000000"/>
                <w:sz w:val="22"/>
                <w:lang w:val="en-AU"/>
              </w:rPr>
              <w:pPrChange w:id="732" w:author="Peter Dobson" w:date="2016-10-12T17:42:00Z">
                <w:pPr>
                  <w:autoSpaceDE w:val="0"/>
                  <w:autoSpaceDN w:val="0"/>
                  <w:adjustRightInd w:val="0"/>
                  <w:spacing w:line="240" w:lineRule="auto"/>
                </w:pPr>
              </w:pPrChange>
            </w:pPr>
            <w:ins w:id="733" w:author="Peter Dobson" w:date="2016-10-12T17:41:00Z">
              <w:r w:rsidRPr="006D238A">
                <w:rPr>
                  <w:rFonts w:ascii="Calibri" w:hAnsi="Calibri" w:cs="Calibri"/>
                  <w:bCs/>
                  <w:color w:val="000000"/>
                  <w:sz w:val="22"/>
                  <w:lang w:val="en-AU"/>
                </w:rPr>
                <w:t xml:space="preserve">d. Remove weather cover to expose sector bearing plate. Do not adjust sector bearing plate. Position light to align the sector bearing plate to the correct orientation. </w:t>
              </w:r>
            </w:ins>
          </w:p>
        </w:tc>
        <w:tc>
          <w:tcPr>
            <w:tcW w:w="756" w:type="pct"/>
          </w:tcPr>
          <w:p w14:paraId="0635EE40" w14:textId="77777777" w:rsidR="006D238A" w:rsidRPr="006D238A" w:rsidRDefault="006D238A">
            <w:pPr>
              <w:autoSpaceDE w:val="0"/>
              <w:autoSpaceDN w:val="0"/>
              <w:adjustRightInd w:val="0"/>
              <w:spacing w:afterAutospacing="0" w:line="240" w:lineRule="auto"/>
              <w:rPr>
                <w:ins w:id="734" w:author="Peter Dobson" w:date="2016-10-12T17:41:00Z"/>
                <w:rFonts w:ascii="Calibri" w:hAnsi="Calibri" w:cs="Calibri"/>
                <w:bCs/>
                <w:color w:val="000000"/>
                <w:sz w:val="22"/>
                <w:lang w:val="en-AU"/>
              </w:rPr>
              <w:pPrChange w:id="735" w:author="Peter Dobson" w:date="2016-10-12T17:42:00Z">
                <w:pPr>
                  <w:autoSpaceDE w:val="0"/>
                  <w:autoSpaceDN w:val="0"/>
                  <w:adjustRightInd w:val="0"/>
                  <w:spacing w:line="240" w:lineRule="auto"/>
                </w:pPr>
              </w:pPrChange>
            </w:pPr>
          </w:p>
        </w:tc>
        <w:tc>
          <w:tcPr>
            <w:tcW w:w="403" w:type="pct"/>
          </w:tcPr>
          <w:p w14:paraId="5E01CFB6" w14:textId="77777777" w:rsidR="006D238A" w:rsidRPr="006D238A" w:rsidRDefault="006D238A">
            <w:pPr>
              <w:autoSpaceDE w:val="0"/>
              <w:autoSpaceDN w:val="0"/>
              <w:adjustRightInd w:val="0"/>
              <w:spacing w:afterAutospacing="0" w:line="240" w:lineRule="auto"/>
              <w:rPr>
                <w:ins w:id="736" w:author="Peter Dobson" w:date="2016-10-12T17:41:00Z"/>
                <w:rFonts w:ascii="Calibri" w:hAnsi="Calibri" w:cs="Calibri"/>
                <w:bCs/>
                <w:color w:val="000000"/>
                <w:sz w:val="22"/>
                <w:lang w:val="en-AU"/>
              </w:rPr>
              <w:pPrChange w:id="737" w:author="Peter Dobson" w:date="2016-10-12T17:42:00Z">
                <w:pPr>
                  <w:autoSpaceDE w:val="0"/>
                  <w:autoSpaceDN w:val="0"/>
                  <w:adjustRightInd w:val="0"/>
                  <w:spacing w:line="240" w:lineRule="auto"/>
                </w:pPr>
              </w:pPrChange>
            </w:pPr>
            <w:ins w:id="738" w:author="Peter Dobson" w:date="2016-10-12T17:41:00Z">
              <w:r w:rsidRPr="006D238A">
                <w:rPr>
                  <w:rFonts w:ascii="Calibri" w:hAnsi="Calibri" w:cs="Calibri"/>
                  <w:bCs/>
                  <w:color w:val="000000"/>
                  <w:sz w:val="22"/>
                  <w:lang w:val="en-AU"/>
                </w:rPr>
                <w:t>Yes / No</w:t>
              </w:r>
            </w:ins>
          </w:p>
        </w:tc>
        <w:tc>
          <w:tcPr>
            <w:tcW w:w="1019" w:type="pct"/>
          </w:tcPr>
          <w:p w14:paraId="068A5761" w14:textId="77777777" w:rsidR="006D238A" w:rsidRPr="006D238A" w:rsidRDefault="006D238A">
            <w:pPr>
              <w:autoSpaceDE w:val="0"/>
              <w:autoSpaceDN w:val="0"/>
              <w:adjustRightInd w:val="0"/>
              <w:spacing w:afterAutospacing="0" w:line="240" w:lineRule="auto"/>
              <w:rPr>
                <w:ins w:id="739" w:author="Peter Dobson" w:date="2016-10-12T17:41:00Z"/>
                <w:rFonts w:ascii="Calibri" w:hAnsi="Calibri" w:cs="Times-Bold"/>
                <w:bCs/>
                <w:color w:val="000000"/>
                <w:sz w:val="22"/>
                <w:lang w:val="en-AU"/>
              </w:rPr>
              <w:pPrChange w:id="740" w:author="Peter Dobson" w:date="2016-10-12T17:42:00Z">
                <w:pPr>
                  <w:autoSpaceDE w:val="0"/>
                  <w:autoSpaceDN w:val="0"/>
                  <w:adjustRightInd w:val="0"/>
                  <w:spacing w:line="240" w:lineRule="auto"/>
                </w:pPr>
              </w:pPrChange>
            </w:pPr>
          </w:p>
        </w:tc>
      </w:tr>
      <w:tr w:rsidR="006D238A" w:rsidRPr="006D238A" w14:paraId="4EE40878" w14:textId="77777777" w:rsidTr="007B070B">
        <w:trPr>
          <w:trHeight w:val="415"/>
          <w:ins w:id="741" w:author="Peter Dobson" w:date="2016-10-12T17:41:00Z"/>
        </w:trPr>
        <w:tc>
          <w:tcPr>
            <w:tcW w:w="246" w:type="pct"/>
            <w:vMerge/>
          </w:tcPr>
          <w:p w14:paraId="2FB3F7CA" w14:textId="77777777" w:rsidR="006D238A" w:rsidRPr="006D238A" w:rsidRDefault="006D238A">
            <w:pPr>
              <w:autoSpaceDE w:val="0"/>
              <w:autoSpaceDN w:val="0"/>
              <w:adjustRightInd w:val="0"/>
              <w:spacing w:afterAutospacing="0" w:line="240" w:lineRule="auto"/>
              <w:rPr>
                <w:ins w:id="742" w:author="Peter Dobson" w:date="2016-10-12T17:41:00Z"/>
                <w:rFonts w:ascii="Calibri" w:hAnsi="Calibri" w:cs="Times-Bold"/>
                <w:b/>
                <w:bCs/>
                <w:color w:val="000000"/>
                <w:sz w:val="22"/>
                <w:lang w:val="en-AU"/>
              </w:rPr>
              <w:pPrChange w:id="743" w:author="Peter Dobson" w:date="2016-10-12T17:42:00Z">
                <w:pPr>
                  <w:autoSpaceDE w:val="0"/>
                  <w:autoSpaceDN w:val="0"/>
                  <w:adjustRightInd w:val="0"/>
                  <w:spacing w:line="240" w:lineRule="auto"/>
                </w:pPr>
              </w:pPrChange>
            </w:pPr>
          </w:p>
        </w:tc>
        <w:tc>
          <w:tcPr>
            <w:tcW w:w="783" w:type="pct"/>
            <w:vMerge/>
          </w:tcPr>
          <w:p w14:paraId="2635BE5A" w14:textId="77777777" w:rsidR="006D238A" w:rsidRPr="006D238A" w:rsidRDefault="006D238A">
            <w:pPr>
              <w:autoSpaceDE w:val="0"/>
              <w:autoSpaceDN w:val="0"/>
              <w:adjustRightInd w:val="0"/>
              <w:spacing w:afterAutospacing="0" w:line="240" w:lineRule="auto"/>
              <w:rPr>
                <w:ins w:id="744" w:author="Peter Dobson" w:date="2016-10-12T17:41:00Z"/>
                <w:rFonts w:ascii="Calibri" w:hAnsi="Calibri" w:cs="Calibri"/>
                <w:bCs/>
                <w:color w:val="000000"/>
                <w:sz w:val="22"/>
                <w:lang w:val="en-AU"/>
              </w:rPr>
              <w:pPrChange w:id="745" w:author="Peter Dobson" w:date="2016-10-12T17:42:00Z">
                <w:pPr>
                  <w:autoSpaceDE w:val="0"/>
                  <w:autoSpaceDN w:val="0"/>
                  <w:adjustRightInd w:val="0"/>
                  <w:spacing w:line="240" w:lineRule="auto"/>
                </w:pPr>
              </w:pPrChange>
            </w:pPr>
          </w:p>
        </w:tc>
        <w:tc>
          <w:tcPr>
            <w:tcW w:w="1793" w:type="pct"/>
          </w:tcPr>
          <w:p w14:paraId="76D43E7C" w14:textId="77777777" w:rsidR="006D238A" w:rsidRPr="006D238A" w:rsidRDefault="006D238A">
            <w:pPr>
              <w:autoSpaceDE w:val="0"/>
              <w:autoSpaceDN w:val="0"/>
              <w:adjustRightInd w:val="0"/>
              <w:spacing w:afterAutospacing="0" w:line="240" w:lineRule="auto"/>
              <w:rPr>
                <w:ins w:id="746" w:author="Peter Dobson" w:date="2016-10-12T17:41:00Z"/>
                <w:rFonts w:ascii="Calibri" w:hAnsi="Calibri" w:cs="Calibri"/>
                <w:bCs/>
                <w:color w:val="000000"/>
                <w:sz w:val="22"/>
                <w:lang w:val="en-AU"/>
              </w:rPr>
              <w:pPrChange w:id="747" w:author="Peter Dobson" w:date="2016-10-12T17:42:00Z">
                <w:pPr>
                  <w:autoSpaceDE w:val="0"/>
                  <w:autoSpaceDN w:val="0"/>
                  <w:adjustRightInd w:val="0"/>
                  <w:spacing w:line="240" w:lineRule="auto"/>
                </w:pPr>
              </w:pPrChange>
            </w:pPr>
            <w:ins w:id="748" w:author="Peter Dobson" w:date="2016-10-12T17:41:00Z">
              <w:r w:rsidRPr="006D238A">
                <w:rPr>
                  <w:rFonts w:ascii="Calibri" w:hAnsi="Calibri" w:cs="Calibri"/>
                  <w:bCs/>
                  <w:color w:val="000000"/>
                  <w:sz w:val="22"/>
                  <w:lang w:val="en-AU"/>
                </w:rPr>
                <w:t>e. Ensure Lantern is level</w:t>
              </w:r>
            </w:ins>
          </w:p>
        </w:tc>
        <w:tc>
          <w:tcPr>
            <w:tcW w:w="756" w:type="pct"/>
          </w:tcPr>
          <w:p w14:paraId="476E194D" w14:textId="77777777" w:rsidR="006D238A" w:rsidRPr="006D238A" w:rsidRDefault="006D238A">
            <w:pPr>
              <w:autoSpaceDE w:val="0"/>
              <w:autoSpaceDN w:val="0"/>
              <w:adjustRightInd w:val="0"/>
              <w:spacing w:afterAutospacing="0" w:line="240" w:lineRule="auto"/>
              <w:rPr>
                <w:ins w:id="749" w:author="Peter Dobson" w:date="2016-10-12T17:41:00Z"/>
                <w:rFonts w:ascii="Calibri" w:hAnsi="Calibri" w:cs="Calibri"/>
                <w:bCs/>
                <w:color w:val="000000"/>
                <w:sz w:val="22"/>
                <w:lang w:val="en-AU"/>
              </w:rPr>
              <w:pPrChange w:id="750" w:author="Peter Dobson" w:date="2016-10-12T17:42:00Z">
                <w:pPr>
                  <w:autoSpaceDE w:val="0"/>
                  <w:autoSpaceDN w:val="0"/>
                  <w:adjustRightInd w:val="0"/>
                  <w:spacing w:line="240" w:lineRule="auto"/>
                </w:pPr>
              </w:pPrChange>
            </w:pPr>
            <w:ins w:id="751" w:author="Peter Dobson" w:date="2016-10-12T17:41:00Z">
              <w:r w:rsidRPr="006D238A">
                <w:rPr>
                  <w:rFonts w:ascii="Calibri" w:hAnsi="Calibri" w:cs="Calibri"/>
                  <w:bCs/>
                  <w:color w:val="000000"/>
                  <w:sz w:val="22"/>
                  <w:lang w:val="en-AU"/>
                </w:rPr>
                <w:t>Lantern level</w:t>
              </w:r>
            </w:ins>
          </w:p>
        </w:tc>
        <w:tc>
          <w:tcPr>
            <w:tcW w:w="403" w:type="pct"/>
          </w:tcPr>
          <w:p w14:paraId="65CD7B5B" w14:textId="77777777" w:rsidR="006D238A" w:rsidRPr="006D238A" w:rsidRDefault="006D238A">
            <w:pPr>
              <w:autoSpaceDE w:val="0"/>
              <w:autoSpaceDN w:val="0"/>
              <w:adjustRightInd w:val="0"/>
              <w:spacing w:afterAutospacing="0" w:line="240" w:lineRule="auto"/>
              <w:rPr>
                <w:ins w:id="752" w:author="Peter Dobson" w:date="2016-10-12T17:41:00Z"/>
                <w:rFonts w:ascii="Calibri" w:hAnsi="Calibri" w:cs="Calibri"/>
                <w:bCs/>
                <w:color w:val="000000"/>
                <w:sz w:val="22"/>
                <w:lang w:val="en-AU"/>
              </w:rPr>
              <w:pPrChange w:id="753" w:author="Peter Dobson" w:date="2016-10-12T17:42:00Z">
                <w:pPr>
                  <w:autoSpaceDE w:val="0"/>
                  <w:autoSpaceDN w:val="0"/>
                  <w:adjustRightInd w:val="0"/>
                  <w:spacing w:line="240" w:lineRule="auto"/>
                </w:pPr>
              </w:pPrChange>
            </w:pPr>
            <w:ins w:id="754" w:author="Peter Dobson" w:date="2016-10-12T17:41:00Z">
              <w:r w:rsidRPr="006D238A">
                <w:rPr>
                  <w:rFonts w:ascii="Calibri" w:hAnsi="Calibri" w:cs="Calibri"/>
                  <w:bCs/>
                  <w:color w:val="000000"/>
                  <w:sz w:val="22"/>
                  <w:lang w:val="en-AU"/>
                </w:rPr>
                <w:t>Yes / No</w:t>
              </w:r>
            </w:ins>
          </w:p>
        </w:tc>
        <w:tc>
          <w:tcPr>
            <w:tcW w:w="1019" w:type="pct"/>
          </w:tcPr>
          <w:p w14:paraId="170250D7" w14:textId="77777777" w:rsidR="006D238A" w:rsidRPr="006D238A" w:rsidRDefault="006D238A">
            <w:pPr>
              <w:autoSpaceDE w:val="0"/>
              <w:autoSpaceDN w:val="0"/>
              <w:adjustRightInd w:val="0"/>
              <w:spacing w:afterAutospacing="0" w:line="240" w:lineRule="auto"/>
              <w:rPr>
                <w:ins w:id="755" w:author="Peter Dobson" w:date="2016-10-12T17:41:00Z"/>
                <w:rFonts w:ascii="Calibri" w:hAnsi="Calibri" w:cs="Times-Bold"/>
                <w:bCs/>
                <w:color w:val="000000"/>
                <w:sz w:val="22"/>
                <w:lang w:val="en-AU"/>
              </w:rPr>
              <w:pPrChange w:id="756" w:author="Peter Dobson" w:date="2016-10-12T17:42:00Z">
                <w:pPr>
                  <w:autoSpaceDE w:val="0"/>
                  <w:autoSpaceDN w:val="0"/>
                  <w:adjustRightInd w:val="0"/>
                  <w:spacing w:line="240" w:lineRule="auto"/>
                </w:pPr>
              </w:pPrChange>
            </w:pPr>
          </w:p>
        </w:tc>
      </w:tr>
      <w:tr w:rsidR="006D238A" w:rsidRPr="006D238A" w14:paraId="4354BA25" w14:textId="77777777" w:rsidTr="007B070B">
        <w:trPr>
          <w:trHeight w:val="1180"/>
          <w:ins w:id="757" w:author="Peter Dobson" w:date="2016-10-12T17:41:00Z"/>
        </w:trPr>
        <w:tc>
          <w:tcPr>
            <w:tcW w:w="246" w:type="pct"/>
            <w:vMerge w:val="restart"/>
          </w:tcPr>
          <w:p w14:paraId="1D25BE8F" w14:textId="77777777" w:rsidR="006D238A" w:rsidRPr="006D238A" w:rsidRDefault="006D238A" w:rsidP="007B070B">
            <w:pPr>
              <w:autoSpaceDE w:val="0"/>
              <w:autoSpaceDN w:val="0"/>
              <w:adjustRightInd w:val="0"/>
              <w:spacing w:afterAutospacing="0" w:line="240" w:lineRule="auto"/>
              <w:rPr>
                <w:ins w:id="758" w:author="Peter Dobson" w:date="2016-10-12T17:41:00Z"/>
                <w:rFonts w:ascii="Calibri" w:hAnsi="Calibri" w:cs="Times-Bold"/>
                <w:b/>
                <w:bCs/>
                <w:color w:val="000000"/>
                <w:sz w:val="22"/>
                <w:lang w:val="en-AU"/>
              </w:rPr>
            </w:pPr>
            <w:ins w:id="759" w:author="Peter Dobson" w:date="2016-10-12T17:41:00Z">
              <w:r w:rsidRPr="006D238A">
                <w:rPr>
                  <w:rFonts w:ascii="Calibri" w:hAnsi="Calibri" w:cs="Times-Bold"/>
                  <w:b/>
                  <w:bCs/>
                  <w:color w:val="000000"/>
                  <w:sz w:val="22"/>
                  <w:lang w:val="en-AU"/>
                </w:rPr>
                <w:t>8</w:t>
              </w:r>
            </w:ins>
          </w:p>
        </w:tc>
        <w:tc>
          <w:tcPr>
            <w:tcW w:w="783" w:type="pct"/>
            <w:vMerge w:val="restart"/>
          </w:tcPr>
          <w:p w14:paraId="4C0C3B0E" w14:textId="77777777" w:rsidR="006D238A" w:rsidRPr="006D238A" w:rsidRDefault="006D238A" w:rsidP="007B070B">
            <w:pPr>
              <w:autoSpaceDE w:val="0"/>
              <w:autoSpaceDN w:val="0"/>
              <w:adjustRightInd w:val="0"/>
              <w:spacing w:afterAutospacing="0" w:line="240" w:lineRule="auto"/>
              <w:rPr>
                <w:ins w:id="760" w:author="Peter Dobson" w:date="2016-10-12T17:41:00Z"/>
                <w:rFonts w:ascii="Calibri" w:hAnsi="Calibri" w:cs="Calibri"/>
                <w:bCs/>
                <w:color w:val="000000"/>
                <w:sz w:val="22"/>
                <w:lang w:val="en-AU"/>
              </w:rPr>
            </w:pPr>
            <w:ins w:id="761" w:author="Peter Dobson" w:date="2016-10-12T17:41:00Z">
              <w:r w:rsidRPr="006D238A">
                <w:rPr>
                  <w:rFonts w:ascii="Calibri" w:hAnsi="Calibri" w:cs="Calibri"/>
                  <w:bCs/>
                  <w:color w:val="000000"/>
                  <w:sz w:val="22"/>
                  <w:lang w:val="en-AU"/>
                </w:rPr>
                <w:t>Install new lantern junction box.</w:t>
              </w:r>
            </w:ins>
          </w:p>
        </w:tc>
        <w:tc>
          <w:tcPr>
            <w:tcW w:w="1793" w:type="pct"/>
          </w:tcPr>
          <w:p w14:paraId="0C427064" w14:textId="77777777" w:rsidR="006D238A" w:rsidRPr="006D238A" w:rsidRDefault="006D238A" w:rsidP="007B070B">
            <w:pPr>
              <w:autoSpaceDE w:val="0"/>
              <w:autoSpaceDN w:val="0"/>
              <w:adjustRightInd w:val="0"/>
              <w:spacing w:afterAutospacing="0" w:line="240" w:lineRule="auto"/>
              <w:rPr>
                <w:ins w:id="762" w:author="Peter Dobson" w:date="2016-10-12T17:41:00Z"/>
                <w:rFonts w:ascii="Calibri" w:hAnsi="Calibri" w:cs="Calibri"/>
                <w:bCs/>
                <w:color w:val="000000"/>
                <w:sz w:val="22"/>
                <w:lang w:val="en-AU"/>
              </w:rPr>
            </w:pPr>
            <w:ins w:id="763" w:author="Peter Dobson" w:date="2016-10-12T17:41:00Z">
              <w:r w:rsidRPr="006D238A">
                <w:rPr>
                  <w:rFonts w:ascii="Calibri" w:hAnsi="Calibri" w:cs="Calibri"/>
                  <w:bCs/>
                  <w:color w:val="000000"/>
                  <w:sz w:val="22"/>
                  <w:lang w:val="en-AU"/>
                </w:rPr>
                <w:t>a. Install junction box as per the drawing ensuring that the LED lantern cable can be installed. If there is an existing junction box, and the cables are not sufficient in length, the new junction box is to be installed between the existing junction box and new LED lantern</w:t>
              </w:r>
            </w:ins>
          </w:p>
        </w:tc>
        <w:tc>
          <w:tcPr>
            <w:tcW w:w="756" w:type="pct"/>
          </w:tcPr>
          <w:p w14:paraId="6BDE59CF" w14:textId="77777777" w:rsidR="006D238A" w:rsidRPr="006D238A" w:rsidRDefault="006D238A" w:rsidP="007B070B">
            <w:pPr>
              <w:autoSpaceDE w:val="0"/>
              <w:autoSpaceDN w:val="0"/>
              <w:adjustRightInd w:val="0"/>
              <w:spacing w:afterAutospacing="0" w:line="240" w:lineRule="auto"/>
              <w:rPr>
                <w:ins w:id="764" w:author="Peter Dobson" w:date="2016-10-12T17:41:00Z"/>
                <w:rFonts w:ascii="Calibri" w:hAnsi="Calibri" w:cs="Calibri"/>
                <w:bCs/>
                <w:color w:val="000000"/>
                <w:sz w:val="22"/>
                <w:lang w:val="en-AU"/>
              </w:rPr>
            </w:pPr>
            <w:ins w:id="765" w:author="Peter Dobson" w:date="2016-10-12T17:41:00Z">
              <w:r w:rsidRPr="006D238A">
                <w:rPr>
                  <w:rFonts w:ascii="Calibri" w:hAnsi="Calibri" w:cs="Calibri"/>
                  <w:bCs/>
                  <w:color w:val="000000"/>
                  <w:sz w:val="22"/>
                  <w:lang w:val="en-AU"/>
                </w:rPr>
                <w:t>Junction box installed as per drawing and cable can be terminated.</w:t>
              </w:r>
            </w:ins>
          </w:p>
        </w:tc>
        <w:tc>
          <w:tcPr>
            <w:tcW w:w="403" w:type="pct"/>
          </w:tcPr>
          <w:p w14:paraId="4C283DDA" w14:textId="77777777" w:rsidR="006D238A" w:rsidRPr="006D238A" w:rsidRDefault="006D238A" w:rsidP="007B070B">
            <w:pPr>
              <w:autoSpaceDE w:val="0"/>
              <w:autoSpaceDN w:val="0"/>
              <w:adjustRightInd w:val="0"/>
              <w:spacing w:afterAutospacing="0" w:line="240" w:lineRule="auto"/>
              <w:rPr>
                <w:ins w:id="766" w:author="Peter Dobson" w:date="2016-10-12T17:41:00Z"/>
                <w:rFonts w:ascii="Calibri" w:hAnsi="Calibri" w:cs="Calibri"/>
                <w:bCs/>
                <w:color w:val="000000"/>
                <w:sz w:val="22"/>
                <w:lang w:val="en-AU"/>
              </w:rPr>
            </w:pPr>
            <w:ins w:id="767" w:author="Peter Dobson" w:date="2016-10-12T17:41:00Z">
              <w:r w:rsidRPr="006D238A">
                <w:rPr>
                  <w:rFonts w:ascii="Calibri" w:hAnsi="Calibri" w:cs="Calibri"/>
                  <w:bCs/>
                  <w:color w:val="000000"/>
                  <w:sz w:val="22"/>
                  <w:lang w:val="en-AU"/>
                </w:rPr>
                <w:t>Yes / No</w:t>
              </w:r>
            </w:ins>
          </w:p>
        </w:tc>
        <w:tc>
          <w:tcPr>
            <w:tcW w:w="1019" w:type="pct"/>
            <w:vMerge w:val="restart"/>
          </w:tcPr>
          <w:p w14:paraId="3ED9C483" w14:textId="77777777" w:rsidR="006D238A" w:rsidRPr="006D238A" w:rsidRDefault="006D238A" w:rsidP="007B070B">
            <w:pPr>
              <w:autoSpaceDE w:val="0"/>
              <w:autoSpaceDN w:val="0"/>
              <w:adjustRightInd w:val="0"/>
              <w:spacing w:afterAutospacing="0" w:line="240" w:lineRule="auto"/>
              <w:rPr>
                <w:ins w:id="768" w:author="Peter Dobson" w:date="2016-10-12T17:41:00Z"/>
                <w:rFonts w:ascii="Calibri" w:hAnsi="Calibri" w:cs="Times-Bold"/>
                <w:bCs/>
                <w:color w:val="000000"/>
                <w:sz w:val="22"/>
                <w:lang w:val="en-AU"/>
              </w:rPr>
            </w:pPr>
          </w:p>
        </w:tc>
      </w:tr>
      <w:tr w:rsidR="006D238A" w:rsidRPr="006D238A" w14:paraId="257445B2" w14:textId="77777777" w:rsidTr="007B070B">
        <w:trPr>
          <w:trHeight w:val="584"/>
          <w:ins w:id="769" w:author="Peter Dobson" w:date="2016-10-12T17:41:00Z"/>
        </w:trPr>
        <w:tc>
          <w:tcPr>
            <w:tcW w:w="246" w:type="pct"/>
            <w:vMerge/>
          </w:tcPr>
          <w:p w14:paraId="2475EE24" w14:textId="77777777" w:rsidR="006D238A" w:rsidRPr="006D238A" w:rsidRDefault="006D238A">
            <w:pPr>
              <w:autoSpaceDE w:val="0"/>
              <w:autoSpaceDN w:val="0"/>
              <w:adjustRightInd w:val="0"/>
              <w:spacing w:afterAutospacing="0" w:line="240" w:lineRule="auto"/>
              <w:rPr>
                <w:ins w:id="770" w:author="Peter Dobson" w:date="2016-10-12T17:41:00Z"/>
                <w:rFonts w:ascii="Calibri" w:hAnsi="Calibri" w:cs="Times-Bold"/>
                <w:b/>
                <w:bCs/>
                <w:color w:val="000000"/>
                <w:sz w:val="22"/>
                <w:lang w:val="en-AU"/>
              </w:rPr>
              <w:pPrChange w:id="771" w:author="Peter Dobson" w:date="2016-10-12T17:42:00Z">
                <w:pPr>
                  <w:autoSpaceDE w:val="0"/>
                  <w:autoSpaceDN w:val="0"/>
                  <w:adjustRightInd w:val="0"/>
                  <w:spacing w:after="100" w:line="240" w:lineRule="auto"/>
                </w:pPr>
              </w:pPrChange>
            </w:pPr>
          </w:p>
        </w:tc>
        <w:tc>
          <w:tcPr>
            <w:tcW w:w="783" w:type="pct"/>
            <w:vMerge/>
          </w:tcPr>
          <w:p w14:paraId="5B3DA69B" w14:textId="77777777" w:rsidR="006D238A" w:rsidRPr="006D238A" w:rsidRDefault="006D238A">
            <w:pPr>
              <w:autoSpaceDE w:val="0"/>
              <w:autoSpaceDN w:val="0"/>
              <w:adjustRightInd w:val="0"/>
              <w:spacing w:afterAutospacing="0" w:line="240" w:lineRule="auto"/>
              <w:rPr>
                <w:ins w:id="772" w:author="Peter Dobson" w:date="2016-10-12T17:41:00Z"/>
                <w:rFonts w:ascii="Calibri" w:hAnsi="Calibri" w:cs="Calibri"/>
                <w:bCs/>
                <w:color w:val="000000"/>
                <w:sz w:val="22"/>
                <w:lang w:val="en-AU"/>
              </w:rPr>
              <w:pPrChange w:id="773" w:author="Peter Dobson" w:date="2016-10-12T17:42:00Z">
                <w:pPr>
                  <w:autoSpaceDE w:val="0"/>
                  <w:autoSpaceDN w:val="0"/>
                  <w:adjustRightInd w:val="0"/>
                  <w:spacing w:line="240" w:lineRule="auto"/>
                </w:pPr>
              </w:pPrChange>
            </w:pPr>
          </w:p>
        </w:tc>
        <w:tc>
          <w:tcPr>
            <w:tcW w:w="1793" w:type="pct"/>
          </w:tcPr>
          <w:p w14:paraId="672D65BE" w14:textId="77777777" w:rsidR="006D238A" w:rsidRPr="006D238A" w:rsidRDefault="006D238A">
            <w:pPr>
              <w:autoSpaceDE w:val="0"/>
              <w:autoSpaceDN w:val="0"/>
              <w:adjustRightInd w:val="0"/>
              <w:spacing w:afterAutospacing="0" w:line="240" w:lineRule="auto"/>
              <w:rPr>
                <w:ins w:id="774" w:author="Peter Dobson" w:date="2016-10-12T17:41:00Z"/>
                <w:rFonts w:ascii="Calibri" w:hAnsi="Calibri" w:cs="Calibri"/>
                <w:bCs/>
                <w:color w:val="000000"/>
                <w:sz w:val="22"/>
                <w:lang w:val="en-AU"/>
              </w:rPr>
              <w:pPrChange w:id="775" w:author="Peter Dobson" w:date="2016-10-12T17:42:00Z">
                <w:pPr>
                  <w:autoSpaceDE w:val="0"/>
                  <w:autoSpaceDN w:val="0"/>
                  <w:adjustRightInd w:val="0"/>
                  <w:spacing w:line="240" w:lineRule="auto"/>
                </w:pPr>
              </w:pPrChange>
            </w:pPr>
            <w:ins w:id="776" w:author="Peter Dobson" w:date="2016-10-12T17:41:00Z">
              <w:r w:rsidRPr="006D238A">
                <w:rPr>
                  <w:rFonts w:ascii="Calibri" w:hAnsi="Calibri" w:cs="Calibri"/>
                  <w:bCs/>
                  <w:color w:val="000000"/>
                  <w:sz w:val="22"/>
                  <w:lang w:val="en-AU"/>
                </w:rPr>
                <w:t>b. Ensure all dissimilar metals are isolated with the use of nylon sleeves and washers as per the drawings.</w:t>
              </w:r>
            </w:ins>
          </w:p>
        </w:tc>
        <w:tc>
          <w:tcPr>
            <w:tcW w:w="756" w:type="pct"/>
          </w:tcPr>
          <w:p w14:paraId="53A51745" w14:textId="77777777" w:rsidR="006D238A" w:rsidRPr="006D238A" w:rsidRDefault="006D238A">
            <w:pPr>
              <w:autoSpaceDE w:val="0"/>
              <w:autoSpaceDN w:val="0"/>
              <w:adjustRightInd w:val="0"/>
              <w:spacing w:afterAutospacing="0" w:line="240" w:lineRule="auto"/>
              <w:rPr>
                <w:ins w:id="777" w:author="Peter Dobson" w:date="2016-10-12T17:41:00Z"/>
                <w:rFonts w:ascii="Calibri" w:hAnsi="Calibri" w:cs="Calibri"/>
                <w:bCs/>
                <w:color w:val="000000"/>
                <w:sz w:val="22"/>
                <w:lang w:val="en-AU"/>
              </w:rPr>
              <w:pPrChange w:id="778" w:author="Peter Dobson" w:date="2016-10-12T17:42:00Z">
                <w:pPr>
                  <w:autoSpaceDE w:val="0"/>
                  <w:autoSpaceDN w:val="0"/>
                  <w:adjustRightInd w:val="0"/>
                  <w:spacing w:line="240" w:lineRule="auto"/>
                </w:pPr>
              </w:pPrChange>
            </w:pPr>
            <w:ins w:id="779" w:author="Peter Dobson" w:date="2016-10-12T17:41:00Z">
              <w:r w:rsidRPr="006D238A">
                <w:rPr>
                  <w:rFonts w:ascii="Calibri" w:hAnsi="Calibri" w:cs="Calibri"/>
                  <w:bCs/>
                  <w:color w:val="000000"/>
                  <w:sz w:val="22"/>
                  <w:lang w:val="en-AU"/>
                </w:rPr>
                <w:t>Nylon sleeves and washers are installed and dissimilar metals are isolated.</w:t>
              </w:r>
            </w:ins>
          </w:p>
        </w:tc>
        <w:tc>
          <w:tcPr>
            <w:tcW w:w="403" w:type="pct"/>
          </w:tcPr>
          <w:p w14:paraId="7F7A8575" w14:textId="77777777" w:rsidR="006D238A" w:rsidRPr="006D238A" w:rsidRDefault="006D238A">
            <w:pPr>
              <w:autoSpaceDE w:val="0"/>
              <w:autoSpaceDN w:val="0"/>
              <w:adjustRightInd w:val="0"/>
              <w:spacing w:afterAutospacing="0" w:line="240" w:lineRule="auto"/>
              <w:rPr>
                <w:ins w:id="780" w:author="Peter Dobson" w:date="2016-10-12T17:41:00Z"/>
                <w:rFonts w:ascii="Calibri" w:hAnsi="Calibri" w:cs="Calibri"/>
                <w:bCs/>
                <w:color w:val="000000"/>
                <w:sz w:val="22"/>
                <w:lang w:val="en-AU"/>
              </w:rPr>
              <w:pPrChange w:id="781" w:author="Peter Dobson" w:date="2016-10-12T17:42:00Z">
                <w:pPr>
                  <w:autoSpaceDE w:val="0"/>
                  <w:autoSpaceDN w:val="0"/>
                  <w:adjustRightInd w:val="0"/>
                  <w:spacing w:line="240" w:lineRule="auto"/>
                </w:pPr>
              </w:pPrChange>
            </w:pPr>
            <w:ins w:id="782" w:author="Peter Dobson" w:date="2016-10-12T17:41:00Z">
              <w:r w:rsidRPr="006D238A">
                <w:rPr>
                  <w:rFonts w:ascii="Calibri" w:hAnsi="Calibri" w:cs="Calibri"/>
                  <w:bCs/>
                  <w:color w:val="000000"/>
                  <w:sz w:val="22"/>
                  <w:lang w:val="en-AU"/>
                </w:rPr>
                <w:t>Yes / No</w:t>
              </w:r>
            </w:ins>
          </w:p>
          <w:p w14:paraId="1A5EE014" w14:textId="77777777" w:rsidR="006D238A" w:rsidRPr="006D238A" w:rsidRDefault="006D238A">
            <w:pPr>
              <w:autoSpaceDE w:val="0"/>
              <w:autoSpaceDN w:val="0"/>
              <w:adjustRightInd w:val="0"/>
              <w:spacing w:afterAutospacing="0" w:line="240" w:lineRule="auto"/>
              <w:rPr>
                <w:ins w:id="783" w:author="Peter Dobson" w:date="2016-10-12T17:41:00Z"/>
                <w:rFonts w:ascii="Calibri" w:hAnsi="Calibri" w:cs="Calibri"/>
                <w:bCs/>
                <w:color w:val="000000"/>
                <w:sz w:val="22"/>
                <w:lang w:val="en-AU"/>
              </w:rPr>
              <w:pPrChange w:id="784" w:author="Peter Dobson" w:date="2016-10-12T17:42:00Z">
                <w:pPr>
                  <w:autoSpaceDE w:val="0"/>
                  <w:autoSpaceDN w:val="0"/>
                  <w:adjustRightInd w:val="0"/>
                  <w:spacing w:line="240" w:lineRule="auto"/>
                </w:pPr>
              </w:pPrChange>
            </w:pPr>
          </w:p>
        </w:tc>
        <w:tc>
          <w:tcPr>
            <w:tcW w:w="1019" w:type="pct"/>
            <w:vMerge/>
          </w:tcPr>
          <w:p w14:paraId="44C71B6F" w14:textId="77777777" w:rsidR="006D238A" w:rsidRPr="006D238A" w:rsidRDefault="006D238A">
            <w:pPr>
              <w:autoSpaceDE w:val="0"/>
              <w:autoSpaceDN w:val="0"/>
              <w:adjustRightInd w:val="0"/>
              <w:spacing w:afterAutospacing="0" w:line="240" w:lineRule="auto"/>
              <w:rPr>
                <w:ins w:id="785" w:author="Peter Dobson" w:date="2016-10-12T17:41:00Z"/>
                <w:rFonts w:ascii="Calibri" w:hAnsi="Calibri" w:cs="Times-Bold"/>
                <w:bCs/>
                <w:color w:val="000000"/>
                <w:sz w:val="22"/>
                <w:lang w:val="en-AU"/>
              </w:rPr>
              <w:pPrChange w:id="786" w:author="Peter Dobson" w:date="2016-10-12T17:42:00Z">
                <w:pPr>
                  <w:autoSpaceDE w:val="0"/>
                  <w:autoSpaceDN w:val="0"/>
                  <w:adjustRightInd w:val="0"/>
                  <w:spacing w:line="240" w:lineRule="auto"/>
                </w:pPr>
              </w:pPrChange>
            </w:pPr>
          </w:p>
        </w:tc>
      </w:tr>
      <w:tr w:rsidR="006D238A" w:rsidRPr="006D238A" w14:paraId="60B5F298" w14:textId="77777777" w:rsidTr="007B070B">
        <w:trPr>
          <w:trHeight w:val="584"/>
          <w:ins w:id="787" w:author="Peter Dobson" w:date="2016-10-12T17:41:00Z"/>
        </w:trPr>
        <w:tc>
          <w:tcPr>
            <w:tcW w:w="246" w:type="pct"/>
            <w:vMerge/>
          </w:tcPr>
          <w:p w14:paraId="78A2855E" w14:textId="77777777" w:rsidR="006D238A" w:rsidRPr="006D238A" w:rsidRDefault="006D238A">
            <w:pPr>
              <w:autoSpaceDE w:val="0"/>
              <w:autoSpaceDN w:val="0"/>
              <w:adjustRightInd w:val="0"/>
              <w:spacing w:afterAutospacing="0" w:line="240" w:lineRule="auto"/>
              <w:rPr>
                <w:ins w:id="788" w:author="Peter Dobson" w:date="2016-10-12T17:41:00Z"/>
                <w:rFonts w:ascii="Calibri" w:hAnsi="Calibri" w:cs="Times-Bold"/>
                <w:b/>
                <w:bCs/>
                <w:color w:val="000000"/>
                <w:sz w:val="22"/>
                <w:lang w:val="en-AU"/>
              </w:rPr>
              <w:pPrChange w:id="789" w:author="Peter Dobson" w:date="2016-10-12T17:42:00Z">
                <w:pPr>
                  <w:autoSpaceDE w:val="0"/>
                  <w:autoSpaceDN w:val="0"/>
                  <w:adjustRightInd w:val="0"/>
                  <w:spacing w:after="100" w:line="240" w:lineRule="auto"/>
                </w:pPr>
              </w:pPrChange>
            </w:pPr>
          </w:p>
        </w:tc>
        <w:tc>
          <w:tcPr>
            <w:tcW w:w="783" w:type="pct"/>
            <w:vMerge/>
          </w:tcPr>
          <w:p w14:paraId="0DE360D6" w14:textId="77777777" w:rsidR="006D238A" w:rsidRPr="006D238A" w:rsidRDefault="006D238A">
            <w:pPr>
              <w:autoSpaceDE w:val="0"/>
              <w:autoSpaceDN w:val="0"/>
              <w:adjustRightInd w:val="0"/>
              <w:spacing w:afterAutospacing="0" w:line="240" w:lineRule="auto"/>
              <w:rPr>
                <w:ins w:id="790" w:author="Peter Dobson" w:date="2016-10-12T17:41:00Z"/>
                <w:rFonts w:ascii="Calibri" w:hAnsi="Calibri" w:cs="Calibri"/>
                <w:bCs/>
                <w:color w:val="000000"/>
                <w:sz w:val="22"/>
                <w:lang w:val="en-AU"/>
              </w:rPr>
              <w:pPrChange w:id="791" w:author="Peter Dobson" w:date="2016-10-12T17:42:00Z">
                <w:pPr>
                  <w:autoSpaceDE w:val="0"/>
                  <w:autoSpaceDN w:val="0"/>
                  <w:adjustRightInd w:val="0"/>
                  <w:spacing w:line="240" w:lineRule="auto"/>
                </w:pPr>
              </w:pPrChange>
            </w:pPr>
          </w:p>
        </w:tc>
        <w:tc>
          <w:tcPr>
            <w:tcW w:w="1793" w:type="pct"/>
          </w:tcPr>
          <w:p w14:paraId="6706A49E" w14:textId="77777777" w:rsidR="006D238A" w:rsidRPr="006D238A" w:rsidRDefault="006D238A">
            <w:pPr>
              <w:autoSpaceDE w:val="0"/>
              <w:autoSpaceDN w:val="0"/>
              <w:adjustRightInd w:val="0"/>
              <w:spacing w:afterAutospacing="0" w:line="240" w:lineRule="auto"/>
              <w:rPr>
                <w:ins w:id="792" w:author="Peter Dobson" w:date="2016-10-12T17:41:00Z"/>
                <w:rFonts w:ascii="Calibri" w:hAnsi="Calibri" w:cs="Calibri"/>
                <w:bCs/>
                <w:color w:val="000000"/>
                <w:sz w:val="22"/>
                <w:lang w:val="en-AU"/>
              </w:rPr>
              <w:pPrChange w:id="793" w:author="Peter Dobson" w:date="2016-10-12T17:42:00Z">
                <w:pPr>
                  <w:autoSpaceDE w:val="0"/>
                  <w:autoSpaceDN w:val="0"/>
                  <w:adjustRightInd w:val="0"/>
                  <w:spacing w:line="240" w:lineRule="auto"/>
                </w:pPr>
              </w:pPrChange>
            </w:pPr>
            <w:ins w:id="794" w:author="Peter Dobson" w:date="2016-10-12T17:41:00Z">
              <w:r w:rsidRPr="006D238A">
                <w:rPr>
                  <w:rFonts w:ascii="Calibri" w:hAnsi="Calibri" w:cs="Calibri"/>
                  <w:bCs/>
                  <w:color w:val="000000"/>
                  <w:sz w:val="22"/>
                  <w:lang w:val="en-AU"/>
                </w:rPr>
                <w:t>c. Remove all sharp burrs and edges from junction box mounting rails.</w:t>
              </w:r>
            </w:ins>
          </w:p>
        </w:tc>
        <w:tc>
          <w:tcPr>
            <w:tcW w:w="756" w:type="pct"/>
          </w:tcPr>
          <w:p w14:paraId="04E6280E" w14:textId="77777777" w:rsidR="006D238A" w:rsidRPr="006D238A" w:rsidRDefault="006D238A">
            <w:pPr>
              <w:autoSpaceDE w:val="0"/>
              <w:autoSpaceDN w:val="0"/>
              <w:adjustRightInd w:val="0"/>
              <w:spacing w:afterAutospacing="0" w:line="240" w:lineRule="auto"/>
              <w:rPr>
                <w:ins w:id="795" w:author="Peter Dobson" w:date="2016-10-12T17:41:00Z"/>
                <w:rFonts w:ascii="Calibri" w:hAnsi="Calibri" w:cs="Calibri"/>
                <w:bCs/>
                <w:color w:val="000000"/>
                <w:sz w:val="22"/>
                <w:lang w:val="en-AU"/>
              </w:rPr>
              <w:pPrChange w:id="796" w:author="Peter Dobson" w:date="2016-10-12T17:42:00Z">
                <w:pPr>
                  <w:autoSpaceDE w:val="0"/>
                  <w:autoSpaceDN w:val="0"/>
                  <w:adjustRightInd w:val="0"/>
                  <w:spacing w:line="240" w:lineRule="auto"/>
                </w:pPr>
              </w:pPrChange>
            </w:pPr>
            <w:ins w:id="797" w:author="Peter Dobson" w:date="2016-10-12T17:41:00Z">
              <w:r w:rsidRPr="006D238A">
                <w:rPr>
                  <w:rFonts w:ascii="Calibri" w:hAnsi="Calibri" w:cs="Calibri"/>
                  <w:bCs/>
                  <w:color w:val="000000"/>
                  <w:sz w:val="22"/>
                  <w:lang w:val="en-AU"/>
                </w:rPr>
                <w:t>No sharp burrs or edges exist.</w:t>
              </w:r>
            </w:ins>
          </w:p>
        </w:tc>
        <w:tc>
          <w:tcPr>
            <w:tcW w:w="403" w:type="pct"/>
          </w:tcPr>
          <w:p w14:paraId="0C9B4EB9" w14:textId="77777777" w:rsidR="006D238A" w:rsidRPr="006D238A" w:rsidRDefault="006D238A">
            <w:pPr>
              <w:autoSpaceDE w:val="0"/>
              <w:autoSpaceDN w:val="0"/>
              <w:adjustRightInd w:val="0"/>
              <w:spacing w:afterAutospacing="0" w:line="240" w:lineRule="auto"/>
              <w:rPr>
                <w:ins w:id="798" w:author="Peter Dobson" w:date="2016-10-12T17:41:00Z"/>
                <w:rFonts w:ascii="Calibri" w:hAnsi="Calibri" w:cs="Calibri"/>
                <w:bCs/>
                <w:color w:val="000000"/>
                <w:sz w:val="22"/>
                <w:lang w:val="en-AU"/>
              </w:rPr>
              <w:pPrChange w:id="799" w:author="Peter Dobson" w:date="2016-10-12T17:42:00Z">
                <w:pPr>
                  <w:autoSpaceDE w:val="0"/>
                  <w:autoSpaceDN w:val="0"/>
                  <w:adjustRightInd w:val="0"/>
                  <w:spacing w:line="240" w:lineRule="auto"/>
                </w:pPr>
              </w:pPrChange>
            </w:pPr>
            <w:ins w:id="800" w:author="Peter Dobson" w:date="2016-10-12T17:41:00Z">
              <w:r w:rsidRPr="006D238A">
                <w:rPr>
                  <w:rFonts w:ascii="Calibri" w:hAnsi="Calibri" w:cs="Calibri"/>
                  <w:bCs/>
                  <w:color w:val="000000"/>
                  <w:sz w:val="22"/>
                  <w:lang w:val="en-AU"/>
                </w:rPr>
                <w:t>Yes / No</w:t>
              </w:r>
            </w:ins>
          </w:p>
          <w:p w14:paraId="3D27B412" w14:textId="77777777" w:rsidR="006D238A" w:rsidRPr="006D238A" w:rsidRDefault="006D238A">
            <w:pPr>
              <w:autoSpaceDE w:val="0"/>
              <w:autoSpaceDN w:val="0"/>
              <w:adjustRightInd w:val="0"/>
              <w:spacing w:afterAutospacing="0" w:line="240" w:lineRule="auto"/>
              <w:rPr>
                <w:ins w:id="801" w:author="Peter Dobson" w:date="2016-10-12T17:41:00Z"/>
                <w:rFonts w:ascii="Calibri" w:hAnsi="Calibri" w:cs="Calibri"/>
                <w:bCs/>
                <w:color w:val="000000"/>
                <w:sz w:val="22"/>
                <w:lang w:val="en-AU"/>
              </w:rPr>
              <w:pPrChange w:id="802" w:author="Peter Dobson" w:date="2016-10-12T17:42:00Z">
                <w:pPr>
                  <w:autoSpaceDE w:val="0"/>
                  <w:autoSpaceDN w:val="0"/>
                  <w:adjustRightInd w:val="0"/>
                  <w:spacing w:line="240" w:lineRule="auto"/>
                </w:pPr>
              </w:pPrChange>
            </w:pPr>
          </w:p>
        </w:tc>
        <w:tc>
          <w:tcPr>
            <w:tcW w:w="1019" w:type="pct"/>
            <w:vMerge/>
          </w:tcPr>
          <w:p w14:paraId="3733FE77" w14:textId="77777777" w:rsidR="006D238A" w:rsidRPr="006D238A" w:rsidRDefault="006D238A">
            <w:pPr>
              <w:autoSpaceDE w:val="0"/>
              <w:autoSpaceDN w:val="0"/>
              <w:adjustRightInd w:val="0"/>
              <w:spacing w:afterAutospacing="0" w:line="240" w:lineRule="auto"/>
              <w:rPr>
                <w:ins w:id="803" w:author="Peter Dobson" w:date="2016-10-12T17:41:00Z"/>
                <w:rFonts w:ascii="Calibri" w:hAnsi="Calibri" w:cs="Times-Bold"/>
                <w:bCs/>
                <w:color w:val="000000"/>
                <w:sz w:val="22"/>
                <w:lang w:val="en-AU"/>
              </w:rPr>
              <w:pPrChange w:id="804" w:author="Peter Dobson" w:date="2016-10-12T17:42:00Z">
                <w:pPr>
                  <w:autoSpaceDE w:val="0"/>
                  <w:autoSpaceDN w:val="0"/>
                  <w:adjustRightInd w:val="0"/>
                  <w:spacing w:line="240" w:lineRule="auto"/>
                </w:pPr>
              </w:pPrChange>
            </w:pPr>
          </w:p>
        </w:tc>
      </w:tr>
      <w:tr w:rsidR="006D238A" w:rsidRPr="006D238A" w14:paraId="2D788B6C" w14:textId="77777777" w:rsidTr="007B070B">
        <w:trPr>
          <w:trHeight w:val="272"/>
          <w:ins w:id="805" w:author="Peter Dobson" w:date="2016-10-12T17:41:00Z"/>
        </w:trPr>
        <w:tc>
          <w:tcPr>
            <w:tcW w:w="246" w:type="pct"/>
            <w:vMerge w:val="restart"/>
          </w:tcPr>
          <w:p w14:paraId="3F28A97B" w14:textId="77777777" w:rsidR="006D238A" w:rsidRPr="006D238A" w:rsidRDefault="006D238A" w:rsidP="007B070B">
            <w:pPr>
              <w:autoSpaceDE w:val="0"/>
              <w:autoSpaceDN w:val="0"/>
              <w:adjustRightInd w:val="0"/>
              <w:spacing w:afterAutospacing="0" w:line="240" w:lineRule="auto"/>
              <w:rPr>
                <w:ins w:id="806" w:author="Peter Dobson" w:date="2016-10-12T17:41:00Z"/>
                <w:rFonts w:ascii="Calibri" w:hAnsi="Calibri" w:cs="Times-Bold"/>
                <w:b/>
                <w:bCs/>
                <w:color w:val="000000"/>
                <w:sz w:val="22"/>
                <w:lang w:val="en-AU"/>
              </w:rPr>
            </w:pPr>
            <w:ins w:id="807" w:author="Peter Dobson" w:date="2016-10-12T17:41:00Z">
              <w:r w:rsidRPr="006D238A">
                <w:rPr>
                  <w:rFonts w:ascii="Calibri" w:hAnsi="Calibri" w:cs="Times-Bold"/>
                  <w:b/>
                  <w:bCs/>
                  <w:color w:val="000000"/>
                  <w:sz w:val="22"/>
                  <w:lang w:val="en-AU"/>
                </w:rPr>
                <w:t>9</w:t>
              </w:r>
            </w:ins>
          </w:p>
        </w:tc>
        <w:tc>
          <w:tcPr>
            <w:tcW w:w="783" w:type="pct"/>
            <w:vMerge w:val="restart"/>
          </w:tcPr>
          <w:p w14:paraId="15FA9B9E" w14:textId="77777777" w:rsidR="006D238A" w:rsidRPr="006D238A" w:rsidRDefault="006D238A" w:rsidP="007B070B">
            <w:pPr>
              <w:spacing w:afterAutospacing="0" w:line="240" w:lineRule="auto"/>
              <w:rPr>
                <w:ins w:id="808" w:author="Peter Dobson" w:date="2016-10-12T17:41:00Z"/>
                <w:rFonts w:ascii="Calibri" w:hAnsi="Calibri"/>
                <w:sz w:val="22"/>
                <w:lang w:val="en-AU"/>
              </w:rPr>
            </w:pPr>
            <w:ins w:id="809" w:author="Peter Dobson" w:date="2016-10-12T17:41:00Z">
              <w:r w:rsidRPr="006D238A">
                <w:rPr>
                  <w:rFonts w:ascii="Calibri" w:hAnsi="Calibri"/>
                  <w:sz w:val="22"/>
                  <w:lang w:val="en-AU"/>
                </w:rPr>
                <w:t xml:space="preserve">Installation Complete </w:t>
              </w:r>
            </w:ins>
          </w:p>
        </w:tc>
        <w:tc>
          <w:tcPr>
            <w:tcW w:w="1793" w:type="pct"/>
          </w:tcPr>
          <w:p w14:paraId="4A30BE43" w14:textId="77777777" w:rsidR="006D238A" w:rsidRPr="006D238A" w:rsidRDefault="006D238A" w:rsidP="007B070B">
            <w:pPr>
              <w:spacing w:afterAutospacing="0" w:line="240" w:lineRule="auto"/>
              <w:rPr>
                <w:ins w:id="810" w:author="Peter Dobson" w:date="2016-10-12T17:41:00Z"/>
                <w:rFonts w:ascii="Calibri" w:hAnsi="Calibri" w:cs="Arial"/>
                <w:sz w:val="22"/>
                <w:lang w:val="en-AU"/>
              </w:rPr>
            </w:pPr>
            <w:ins w:id="811" w:author="Peter Dobson" w:date="2016-10-12T17:41:00Z">
              <w:r w:rsidRPr="006D238A">
                <w:rPr>
                  <w:rFonts w:ascii="Calibri" w:hAnsi="Calibri" w:cs="Arial"/>
                  <w:sz w:val="22"/>
                  <w:lang w:val="en-AU"/>
                </w:rPr>
                <w:t>a. Asbuilt dimensions taken of lantern installation, including wiring diagram/s.</w:t>
              </w:r>
            </w:ins>
          </w:p>
        </w:tc>
        <w:tc>
          <w:tcPr>
            <w:tcW w:w="756" w:type="pct"/>
          </w:tcPr>
          <w:p w14:paraId="4AFFDD37" w14:textId="77777777" w:rsidR="006D238A" w:rsidRPr="006D238A" w:rsidRDefault="006D238A" w:rsidP="007B070B">
            <w:pPr>
              <w:spacing w:afterAutospacing="0" w:line="240" w:lineRule="auto"/>
              <w:rPr>
                <w:ins w:id="812" w:author="Peter Dobson" w:date="2016-10-12T17:41:00Z"/>
                <w:rFonts w:ascii="Calibri" w:hAnsi="Calibri" w:cs="Arial"/>
                <w:sz w:val="22"/>
                <w:lang w:val="en-AU"/>
              </w:rPr>
            </w:pPr>
            <w:ins w:id="813" w:author="Peter Dobson" w:date="2016-10-12T17:41:00Z">
              <w:r w:rsidRPr="006D238A">
                <w:rPr>
                  <w:rFonts w:ascii="Calibri" w:hAnsi="Calibri" w:cs="Arial"/>
                  <w:sz w:val="22"/>
                  <w:lang w:val="en-AU"/>
                </w:rPr>
                <w:t>Asbuilt comments completed</w:t>
              </w:r>
            </w:ins>
          </w:p>
        </w:tc>
        <w:tc>
          <w:tcPr>
            <w:tcW w:w="403" w:type="pct"/>
          </w:tcPr>
          <w:p w14:paraId="54D66EC1" w14:textId="77777777" w:rsidR="006D238A" w:rsidRPr="006D238A" w:rsidRDefault="006D238A" w:rsidP="007B070B">
            <w:pPr>
              <w:autoSpaceDE w:val="0"/>
              <w:autoSpaceDN w:val="0"/>
              <w:adjustRightInd w:val="0"/>
              <w:spacing w:afterAutospacing="0" w:line="240" w:lineRule="auto"/>
              <w:rPr>
                <w:ins w:id="814" w:author="Peter Dobson" w:date="2016-10-12T17:41:00Z"/>
                <w:rFonts w:ascii="Calibri" w:hAnsi="Calibri" w:cs="Times-Bold"/>
                <w:bCs/>
                <w:color w:val="000000"/>
                <w:sz w:val="22"/>
                <w:lang w:val="en-AU"/>
              </w:rPr>
            </w:pPr>
            <w:ins w:id="815" w:author="Peter Dobson" w:date="2016-10-12T17:41:00Z">
              <w:r w:rsidRPr="006D238A">
                <w:rPr>
                  <w:rFonts w:ascii="Calibri" w:hAnsi="Calibri" w:cs="Calibri"/>
                  <w:bCs/>
                  <w:color w:val="000000"/>
                  <w:sz w:val="22"/>
                  <w:lang w:val="en-AU"/>
                </w:rPr>
                <w:t>Yes / No</w:t>
              </w:r>
            </w:ins>
          </w:p>
        </w:tc>
        <w:tc>
          <w:tcPr>
            <w:tcW w:w="1019" w:type="pct"/>
          </w:tcPr>
          <w:p w14:paraId="4163D1E8" w14:textId="77777777" w:rsidR="006D238A" w:rsidRPr="006D238A" w:rsidRDefault="006D238A" w:rsidP="007B070B">
            <w:pPr>
              <w:autoSpaceDE w:val="0"/>
              <w:autoSpaceDN w:val="0"/>
              <w:adjustRightInd w:val="0"/>
              <w:spacing w:afterAutospacing="0" w:line="240" w:lineRule="auto"/>
              <w:rPr>
                <w:ins w:id="816" w:author="Peter Dobson" w:date="2016-10-12T17:41:00Z"/>
                <w:rFonts w:ascii="Calibri" w:hAnsi="Calibri" w:cs="Times-Bold"/>
                <w:bCs/>
                <w:color w:val="000000"/>
                <w:sz w:val="22"/>
                <w:lang w:val="en-AU"/>
              </w:rPr>
            </w:pPr>
            <w:ins w:id="817" w:author="Peter Dobson" w:date="2016-10-12T17:41:00Z">
              <w:r w:rsidRPr="006D238A">
                <w:rPr>
                  <w:rFonts w:ascii="Calibri" w:hAnsi="Calibri" w:cs="Times-Bold"/>
                  <w:bCs/>
                  <w:color w:val="000000"/>
                  <w:sz w:val="22"/>
                  <w:lang w:val="en-AU"/>
                </w:rPr>
                <w:t xml:space="preserve">To be sent to PM </w:t>
              </w:r>
            </w:ins>
          </w:p>
        </w:tc>
      </w:tr>
      <w:tr w:rsidR="006D238A" w:rsidRPr="006D238A" w14:paraId="7A80DBA3" w14:textId="77777777" w:rsidTr="007B070B">
        <w:trPr>
          <w:trHeight w:val="642"/>
          <w:ins w:id="818" w:author="Peter Dobson" w:date="2016-10-12T17:41:00Z"/>
        </w:trPr>
        <w:tc>
          <w:tcPr>
            <w:tcW w:w="246" w:type="pct"/>
            <w:vMerge/>
          </w:tcPr>
          <w:p w14:paraId="0489756C" w14:textId="77777777" w:rsidR="006D238A" w:rsidRPr="006D238A" w:rsidRDefault="006D238A">
            <w:pPr>
              <w:autoSpaceDE w:val="0"/>
              <w:autoSpaceDN w:val="0"/>
              <w:adjustRightInd w:val="0"/>
              <w:spacing w:afterAutospacing="0" w:line="240" w:lineRule="auto"/>
              <w:rPr>
                <w:ins w:id="819" w:author="Peter Dobson" w:date="2016-10-12T17:41:00Z"/>
                <w:rFonts w:ascii="Calibri" w:hAnsi="Calibri" w:cs="Times-Bold"/>
                <w:b/>
                <w:bCs/>
                <w:color w:val="000000"/>
                <w:sz w:val="22"/>
                <w:lang w:val="en-AU"/>
              </w:rPr>
              <w:pPrChange w:id="820" w:author="Peter Dobson" w:date="2016-10-12T17:42:00Z">
                <w:pPr>
                  <w:autoSpaceDE w:val="0"/>
                  <w:autoSpaceDN w:val="0"/>
                  <w:adjustRightInd w:val="0"/>
                  <w:spacing w:line="240" w:lineRule="auto"/>
                </w:pPr>
              </w:pPrChange>
            </w:pPr>
          </w:p>
        </w:tc>
        <w:tc>
          <w:tcPr>
            <w:tcW w:w="783" w:type="pct"/>
            <w:vMerge/>
          </w:tcPr>
          <w:p w14:paraId="286A52C7" w14:textId="77777777" w:rsidR="006D238A" w:rsidRPr="006D238A" w:rsidRDefault="006D238A">
            <w:pPr>
              <w:spacing w:afterAutospacing="0" w:line="240" w:lineRule="auto"/>
              <w:rPr>
                <w:ins w:id="821" w:author="Peter Dobson" w:date="2016-10-12T17:41:00Z"/>
                <w:rFonts w:ascii="Calibri" w:hAnsi="Calibri"/>
                <w:sz w:val="22"/>
                <w:lang w:val="en-AU"/>
              </w:rPr>
              <w:pPrChange w:id="822" w:author="Peter Dobson" w:date="2016-10-12T17:42:00Z">
                <w:pPr>
                  <w:spacing w:line="240" w:lineRule="auto"/>
                </w:pPr>
              </w:pPrChange>
            </w:pPr>
          </w:p>
        </w:tc>
        <w:tc>
          <w:tcPr>
            <w:tcW w:w="1793" w:type="pct"/>
          </w:tcPr>
          <w:p w14:paraId="11F66C05" w14:textId="77777777" w:rsidR="006D238A" w:rsidRPr="006D238A" w:rsidRDefault="006D238A">
            <w:pPr>
              <w:spacing w:afterAutospacing="0" w:line="240" w:lineRule="auto"/>
              <w:rPr>
                <w:ins w:id="823" w:author="Peter Dobson" w:date="2016-10-12T17:41:00Z"/>
                <w:rFonts w:ascii="Calibri" w:hAnsi="Calibri" w:cs="Arial"/>
                <w:sz w:val="22"/>
                <w:lang w:val="en-AU"/>
              </w:rPr>
              <w:pPrChange w:id="824" w:author="Peter Dobson" w:date="2016-10-12T17:42:00Z">
                <w:pPr>
                  <w:spacing w:line="240" w:lineRule="auto"/>
                </w:pPr>
              </w:pPrChange>
            </w:pPr>
            <w:ins w:id="825" w:author="Peter Dobson" w:date="2016-10-12T17:41:00Z">
              <w:r w:rsidRPr="006D238A">
                <w:rPr>
                  <w:rFonts w:ascii="Calibri" w:hAnsi="Calibri" w:cs="Arial"/>
                  <w:sz w:val="22"/>
                  <w:lang w:val="en-AU"/>
                </w:rPr>
                <w:t>b. Take photos of the complete site including cabling and terminations.</w:t>
              </w:r>
            </w:ins>
          </w:p>
        </w:tc>
        <w:tc>
          <w:tcPr>
            <w:tcW w:w="756" w:type="pct"/>
          </w:tcPr>
          <w:p w14:paraId="359AB97C" w14:textId="77777777" w:rsidR="006D238A" w:rsidRPr="006D238A" w:rsidRDefault="006D238A">
            <w:pPr>
              <w:spacing w:afterAutospacing="0" w:line="240" w:lineRule="auto"/>
              <w:rPr>
                <w:ins w:id="826" w:author="Peter Dobson" w:date="2016-10-12T17:41:00Z"/>
                <w:rFonts w:ascii="Calibri" w:hAnsi="Calibri" w:cs="Arial"/>
                <w:sz w:val="22"/>
                <w:lang w:val="en-AU"/>
              </w:rPr>
              <w:pPrChange w:id="827" w:author="Peter Dobson" w:date="2016-10-12T17:42:00Z">
                <w:pPr>
                  <w:spacing w:line="240" w:lineRule="auto"/>
                </w:pPr>
              </w:pPrChange>
            </w:pPr>
            <w:ins w:id="828" w:author="Peter Dobson" w:date="2016-10-12T17:41:00Z">
              <w:r w:rsidRPr="006D238A">
                <w:rPr>
                  <w:rFonts w:ascii="Calibri" w:hAnsi="Calibri" w:cs="Arial"/>
                  <w:sz w:val="22"/>
                  <w:lang w:val="en-AU"/>
                </w:rPr>
                <w:t>Photos of site taken</w:t>
              </w:r>
            </w:ins>
          </w:p>
        </w:tc>
        <w:tc>
          <w:tcPr>
            <w:tcW w:w="403" w:type="pct"/>
          </w:tcPr>
          <w:p w14:paraId="0BCA9055" w14:textId="77777777" w:rsidR="006D238A" w:rsidRPr="006D238A" w:rsidRDefault="006D238A">
            <w:pPr>
              <w:autoSpaceDE w:val="0"/>
              <w:autoSpaceDN w:val="0"/>
              <w:adjustRightInd w:val="0"/>
              <w:spacing w:afterAutospacing="0" w:line="240" w:lineRule="auto"/>
              <w:rPr>
                <w:ins w:id="829" w:author="Peter Dobson" w:date="2016-10-12T17:41:00Z"/>
                <w:rFonts w:ascii="Calibri" w:hAnsi="Calibri" w:cs="Times-Bold"/>
                <w:bCs/>
                <w:color w:val="000000"/>
                <w:sz w:val="22"/>
                <w:lang w:val="en-AU"/>
              </w:rPr>
              <w:pPrChange w:id="830" w:author="Peter Dobson" w:date="2016-10-12T17:42:00Z">
                <w:pPr>
                  <w:autoSpaceDE w:val="0"/>
                  <w:autoSpaceDN w:val="0"/>
                  <w:adjustRightInd w:val="0"/>
                  <w:spacing w:line="240" w:lineRule="auto"/>
                </w:pPr>
              </w:pPrChange>
            </w:pPr>
            <w:ins w:id="831" w:author="Peter Dobson" w:date="2016-10-12T17:41:00Z">
              <w:r w:rsidRPr="006D238A">
                <w:rPr>
                  <w:rFonts w:ascii="Calibri" w:hAnsi="Calibri" w:cs="Calibri"/>
                  <w:bCs/>
                  <w:color w:val="000000"/>
                  <w:sz w:val="22"/>
                  <w:lang w:val="en-AU"/>
                </w:rPr>
                <w:t>Yes / No</w:t>
              </w:r>
            </w:ins>
          </w:p>
        </w:tc>
        <w:tc>
          <w:tcPr>
            <w:tcW w:w="1019" w:type="pct"/>
          </w:tcPr>
          <w:p w14:paraId="750FCEE3" w14:textId="77777777" w:rsidR="006D238A" w:rsidRPr="006D238A" w:rsidRDefault="006D238A">
            <w:pPr>
              <w:autoSpaceDE w:val="0"/>
              <w:autoSpaceDN w:val="0"/>
              <w:adjustRightInd w:val="0"/>
              <w:spacing w:afterAutospacing="0" w:line="240" w:lineRule="auto"/>
              <w:rPr>
                <w:ins w:id="832" w:author="Peter Dobson" w:date="2016-10-12T17:41:00Z"/>
                <w:rFonts w:ascii="Calibri" w:hAnsi="Calibri" w:cs="Times-Bold"/>
                <w:bCs/>
                <w:color w:val="000000"/>
                <w:sz w:val="22"/>
                <w:lang w:val="en-AU"/>
              </w:rPr>
              <w:pPrChange w:id="833" w:author="Peter Dobson" w:date="2016-10-12T17:42:00Z">
                <w:pPr>
                  <w:autoSpaceDE w:val="0"/>
                  <w:autoSpaceDN w:val="0"/>
                  <w:adjustRightInd w:val="0"/>
                  <w:spacing w:line="240" w:lineRule="auto"/>
                </w:pPr>
              </w:pPrChange>
            </w:pPr>
          </w:p>
        </w:tc>
      </w:tr>
    </w:tbl>
    <w:p w14:paraId="09CA7B2C" w14:textId="23D3FDA5" w:rsidR="006D238A" w:rsidRDefault="006D238A" w:rsidP="00476942">
      <w:pPr>
        <w:pStyle w:val="BodyText"/>
        <w:rPr>
          <w:ins w:id="834" w:author="Peter Dobson" w:date="2016-10-12T17:43:00Z"/>
        </w:rPr>
      </w:pPr>
    </w:p>
    <w:p w14:paraId="16B67118" w14:textId="77777777" w:rsidR="006D238A" w:rsidRDefault="006D238A">
      <w:pPr>
        <w:spacing w:after="200" w:line="276" w:lineRule="auto"/>
        <w:rPr>
          <w:ins w:id="835" w:author="Peter Dobson" w:date="2016-10-12T17:43:00Z"/>
          <w:sz w:val="22"/>
        </w:rPr>
      </w:pPr>
      <w:ins w:id="836" w:author="Peter Dobson" w:date="2016-10-12T17:43:00Z">
        <w:r>
          <w:br w:type="page"/>
        </w:r>
      </w:ins>
    </w:p>
    <w:p w14:paraId="4FD5FEA5" w14:textId="77777777" w:rsidR="006D238A" w:rsidRPr="006D238A" w:rsidRDefault="006D238A" w:rsidP="006D238A">
      <w:pPr>
        <w:keepNext/>
        <w:pBdr>
          <w:bottom w:val="single" w:sz="18" w:space="1" w:color="000080"/>
        </w:pBdr>
        <w:spacing w:after="240" w:line="240" w:lineRule="auto"/>
        <w:jc w:val="both"/>
        <w:outlineLvl w:val="0"/>
        <w:rPr>
          <w:ins w:id="837" w:author="Peter Dobson" w:date="2016-10-12T17:43:00Z"/>
          <w:rFonts w:ascii="Calibri" w:eastAsia="Times New Roman" w:hAnsi="Calibri" w:cs="Times New Roman"/>
          <w:b/>
          <w:bCs/>
          <w:caps/>
          <w:color w:val="12175E"/>
          <w:kern w:val="32"/>
          <w:sz w:val="32"/>
          <w:szCs w:val="32"/>
          <w:lang w:val="en-AU"/>
        </w:rPr>
      </w:pPr>
      <w:ins w:id="838" w:author="Peter Dobson" w:date="2016-10-12T17:43:00Z">
        <w:r w:rsidRPr="006D238A">
          <w:rPr>
            <w:rFonts w:ascii="Calibri" w:eastAsia="Times New Roman" w:hAnsi="Calibri" w:cs="Times New Roman"/>
            <w:b/>
            <w:bCs/>
            <w:caps/>
            <w:color w:val="12175E"/>
            <w:kern w:val="32"/>
            <w:sz w:val="32"/>
            <w:szCs w:val="32"/>
            <w:lang w:val="en-AU"/>
          </w:rPr>
          <w:lastRenderedPageBreak/>
          <w:t>commissioning of light – on site</w:t>
        </w:r>
      </w:ins>
    </w:p>
    <w:p w14:paraId="5F96EFE2" w14:textId="77777777" w:rsidR="006D238A" w:rsidRPr="006D238A" w:rsidRDefault="006D238A" w:rsidP="006D238A">
      <w:pPr>
        <w:keepNext/>
        <w:spacing w:before="240" w:after="240" w:line="240" w:lineRule="auto"/>
        <w:ind w:left="578" w:hanging="578"/>
        <w:outlineLvl w:val="1"/>
        <w:rPr>
          <w:ins w:id="839" w:author="Peter Dobson" w:date="2016-10-12T17:43:00Z"/>
          <w:rFonts w:ascii="Calibri" w:eastAsia="Times New Roman" w:hAnsi="Calibri" w:cs="Times New Roman"/>
          <w:b/>
          <w:bCs/>
          <w:iCs/>
          <w:color w:val="12175E"/>
          <w:sz w:val="28"/>
          <w:szCs w:val="28"/>
          <w:lang w:val="en-AU"/>
        </w:rPr>
      </w:pPr>
      <w:ins w:id="840" w:author="Peter Dobson" w:date="2016-10-12T17:43:00Z">
        <w:r w:rsidRPr="006D238A">
          <w:rPr>
            <w:rFonts w:ascii="Calibri" w:eastAsia="Times New Roman" w:hAnsi="Calibri" w:cs="Times New Roman"/>
            <w:b/>
            <w:bCs/>
            <w:iCs/>
            <w:color w:val="12175E"/>
            <w:sz w:val="28"/>
            <w:szCs w:val="28"/>
            <w:lang w:val="en-AU"/>
          </w:rPr>
          <w:t>Date: ………………………                  Completed by:  …………………………………………………………………………………….</w:t>
        </w:r>
      </w:ins>
    </w:p>
    <w:tbl>
      <w:tblPr>
        <w:tblStyle w:val="TableGrid5"/>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0CEFB7DE" w14:textId="77777777" w:rsidTr="006D238A">
        <w:trPr>
          <w:trHeight w:val="597"/>
          <w:ins w:id="841" w:author="Peter Dobson" w:date="2016-10-12T17:44:00Z"/>
        </w:trPr>
        <w:tc>
          <w:tcPr>
            <w:tcW w:w="246" w:type="pct"/>
            <w:shd w:val="clear" w:color="auto" w:fill="D9D9D9"/>
          </w:tcPr>
          <w:p w14:paraId="60151FBC" w14:textId="77777777" w:rsidR="006D238A" w:rsidRPr="006D238A" w:rsidRDefault="006D238A" w:rsidP="006D238A">
            <w:pPr>
              <w:autoSpaceDE w:val="0"/>
              <w:autoSpaceDN w:val="0"/>
              <w:adjustRightInd w:val="0"/>
              <w:spacing w:line="240" w:lineRule="auto"/>
              <w:rPr>
                <w:ins w:id="842" w:author="Peter Dobson" w:date="2016-10-12T17:44:00Z"/>
                <w:rFonts w:ascii="Calibri" w:hAnsi="Calibri" w:cs="Times-Bold"/>
                <w:b/>
                <w:bCs/>
                <w:color w:val="000000"/>
                <w:sz w:val="22"/>
                <w:lang w:val="en-AU"/>
              </w:rPr>
            </w:pPr>
            <w:ins w:id="843" w:author="Peter Dobson" w:date="2016-10-12T17:44:00Z">
              <w:r w:rsidRPr="006D238A">
                <w:rPr>
                  <w:rFonts w:ascii="Calibri" w:hAnsi="Calibri" w:cs="Times-Bold"/>
                  <w:b/>
                  <w:bCs/>
                  <w:color w:val="000000"/>
                  <w:sz w:val="22"/>
                  <w:lang w:val="en-AU"/>
                </w:rPr>
                <w:t>Item</w:t>
              </w:r>
            </w:ins>
          </w:p>
        </w:tc>
        <w:tc>
          <w:tcPr>
            <w:tcW w:w="783" w:type="pct"/>
            <w:shd w:val="clear" w:color="auto" w:fill="D9D9D9"/>
          </w:tcPr>
          <w:p w14:paraId="256F5D98" w14:textId="77777777" w:rsidR="006D238A" w:rsidRPr="006D238A" w:rsidRDefault="006D238A" w:rsidP="006D238A">
            <w:pPr>
              <w:autoSpaceDE w:val="0"/>
              <w:autoSpaceDN w:val="0"/>
              <w:adjustRightInd w:val="0"/>
              <w:spacing w:line="240" w:lineRule="auto"/>
              <w:rPr>
                <w:ins w:id="844" w:author="Peter Dobson" w:date="2016-10-12T17:44:00Z"/>
                <w:rFonts w:ascii="Calibri" w:hAnsi="Calibri" w:cs="Times-Bold"/>
                <w:b/>
                <w:bCs/>
                <w:color w:val="000000"/>
                <w:sz w:val="22"/>
                <w:lang w:val="en-AU"/>
              </w:rPr>
            </w:pPr>
            <w:ins w:id="845" w:author="Peter Dobson" w:date="2016-10-12T17:44:00Z">
              <w:r w:rsidRPr="006D238A">
                <w:rPr>
                  <w:rFonts w:ascii="Calibri" w:hAnsi="Calibri" w:cs="Times-Bold"/>
                  <w:b/>
                  <w:bCs/>
                  <w:color w:val="000000"/>
                  <w:sz w:val="22"/>
                  <w:lang w:val="en-AU"/>
                </w:rPr>
                <w:t>Commissioning step</w:t>
              </w:r>
            </w:ins>
          </w:p>
        </w:tc>
        <w:tc>
          <w:tcPr>
            <w:tcW w:w="1793" w:type="pct"/>
            <w:shd w:val="clear" w:color="auto" w:fill="D9D9D9"/>
          </w:tcPr>
          <w:p w14:paraId="3C665215" w14:textId="77777777" w:rsidR="006D238A" w:rsidRPr="006D238A" w:rsidRDefault="006D238A" w:rsidP="006D238A">
            <w:pPr>
              <w:autoSpaceDE w:val="0"/>
              <w:autoSpaceDN w:val="0"/>
              <w:adjustRightInd w:val="0"/>
              <w:spacing w:line="240" w:lineRule="auto"/>
              <w:rPr>
                <w:ins w:id="846" w:author="Peter Dobson" w:date="2016-10-12T17:44:00Z"/>
                <w:rFonts w:ascii="Calibri" w:hAnsi="Calibri" w:cs="Times-Bold"/>
                <w:b/>
                <w:bCs/>
                <w:color w:val="000000"/>
                <w:sz w:val="22"/>
                <w:lang w:val="en-AU"/>
              </w:rPr>
            </w:pPr>
            <w:ins w:id="847" w:author="Peter Dobson" w:date="2016-10-12T17:44:00Z">
              <w:r w:rsidRPr="006D238A">
                <w:rPr>
                  <w:rFonts w:ascii="Calibri" w:hAnsi="Calibri" w:cs="Times-Bold"/>
                  <w:b/>
                  <w:bCs/>
                  <w:color w:val="000000"/>
                  <w:sz w:val="22"/>
                  <w:lang w:val="en-AU"/>
                </w:rPr>
                <w:t>Installation / Commissioning Procedure</w:t>
              </w:r>
            </w:ins>
          </w:p>
        </w:tc>
        <w:tc>
          <w:tcPr>
            <w:tcW w:w="756" w:type="pct"/>
            <w:shd w:val="clear" w:color="auto" w:fill="D9D9D9"/>
          </w:tcPr>
          <w:p w14:paraId="3C67BC82" w14:textId="77777777" w:rsidR="006D238A" w:rsidRPr="006D238A" w:rsidRDefault="006D238A" w:rsidP="006D238A">
            <w:pPr>
              <w:autoSpaceDE w:val="0"/>
              <w:autoSpaceDN w:val="0"/>
              <w:adjustRightInd w:val="0"/>
              <w:spacing w:line="240" w:lineRule="auto"/>
              <w:rPr>
                <w:ins w:id="848" w:author="Peter Dobson" w:date="2016-10-12T17:44:00Z"/>
                <w:rFonts w:ascii="Calibri" w:hAnsi="Calibri" w:cs="Times-Bold"/>
                <w:b/>
                <w:bCs/>
                <w:color w:val="000000"/>
                <w:sz w:val="22"/>
                <w:lang w:val="en-AU"/>
              </w:rPr>
            </w:pPr>
            <w:ins w:id="849" w:author="Peter Dobson" w:date="2016-10-12T17:44:00Z">
              <w:r w:rsidRPr="006D238A">
                <w:rPr>
                  <w:rFonts w:ascii="Calibri" w:hAnsi="Calibri" w:cs="Times-Bold"/>
                  <w:b/>
                  <w:bCs/>
                  <w:color w:val="000000"/>
                  <w:sz w:val="22"/>
                  <w:lang w:val="en-AU"/>
                </w:rPr>
                <w:t>Expected Results</w:t>
              </w:r>
            </w:ins>
          </w:p>
        </w:tc>
        <w:tc>
          <w:tcPr>
            <w:tcW w:w="403" w:type="pct"/>
            <w:shd w:val="clear" w:color="auto" w:fill="D9D9D9"/>
          </w:tcPr>
          <w:p w14:paraId="72B788A3" w14:textId="77777777" w:rsidR="006D238A" w:rsidRPr="006D238A" w:rsidRDefault="006D238A" w:rsidP="006D238A">
            <w:pPr>
              <w:autoSpaceDE w:val="0"/>
              <w:autoSpaceDN w:val="0"/>
              <w:adjustRightInd w:val="0"/>
              <w:spacing w:line="240" w:lineRule="auto"/>
              <w:rPr>
                <w:ins w:id="850" w:author="Peter Dobson" w:date="2016-10-12T17:44:00Z"/>
                <w:rFonts w:ascii="Calibri" w:hAnsi="Calibri" w:cs="Times-Bold"/>
                <w:b/>
                <w:bCs/>
                <w:color w:val="000000"/>
                <w:sz w:val="22"/>
                <w:lang w:val="en-AU"/>
              </w:rPr>
            </w:pPr>
            <w:ins w:id="851" w:author="Peter Dobson" w:date="2016-10-12T17:44:00Z">
              <w:r w:rsidRPr="006D238A">
                <w:rPr>
                  <w:rFonts w:ascii="Calibri" w:hAnsi="Calibri" w:cs="Times-Bold"/>
                  <w:b/>
                  <w:bCs/>
                  <w:color w:val="000000"/>
                  <w:sz w:val="22"/>
                  <w:lang w:val="en-AU"/>
                </w:rPr>
                <w:t>Result</w:t>
              </w:r>
            </w:ins>
          </w:p>
        </w:tc>
        <w:tc>
          <w:tcPr>
            <w:tcW w:w="1019" w:type="pct"/>
            <w:shd w:val="clear" w:color="auto" w:fill="D9D9D9"/>
          </w:tcPr>
          <w:p w14:paraId="0601C503" w14:textId="77777777" w:rsidR="006D238A" w:rsidRPr="006D238A" w:rsidRDefault="006D238A" w:rsidP="006D238A">
            <w:pPr>
              <w:autoSpaceDE w:val="0"/>
              <w:autoSpaceDN w:val="0"/>
              <w:adjustRightInd w:val="0"/>
              <w:spacing w:line="240" w:lineRule="auto"/>
              <w:rPr>
                <w:ins w:id="852" w:author="Peter Dobson" w:date="2016-10-12T17:44:00Z"/>
                <w:rFonts w:ascii="Calibri" w:hAnsi="Calibri" w:cs="Times-Bold"/>
                <w:b/>
                <w:bCs/>
                <w:color w:val="000000"/>
                <w:sz w:val="22"/>
                <w:lang w:val="en-AU"/>
              </w:rPr>
            </w:pPr>
            <w:ins w:id="853" w:author="Peter Dobson" w:date="2016-10-12T17:44:00Z">
              <w:r w:rsidRPr="006D238A">
                <w:rPr>
                  <w:rFonts w:ascii="Calibri" w:hAnsi="Calibri" w:cs="Times-Bold"/>
                  <w:b/>
                  <w:bCs/>
                  <w:color w:val="000000"/>
                  <w:sz w:val="22"/>
                  <w:lang w:val="en-AU"/>
                </w:rPr>
                <w:t>Comments</w:t>
              </w:r>
            </w:ins>
          </w:p>
        </w:tc>
      </w:tr>
      <w:tr w:rsidR="006D238A" w:rsidRPr="006D238A" w14:paraId="10FEAEFF" w14:textId="77777777" w:rsidTr="007B070B">
        <w:trPr>
          <w:trHeight w:val="450"/>
          <w:ins w:id="854" w:author="Peter Dobson" w:date="2016-10-12T17:44:00Z"/>
        </w:trPr>
        <w:tc>
          <w:tcPr>
            <w:tcW w:w="246" w:type="pct"/>
          </w:tcPr>
          <w:p w14:paraId="636D86D4" w14:textId="77777777" w:rsidR="006D238A" w:rsidRPr="006D238A" w:rsidRDefault="006D238A" w:rsidP="006D238A">
            <w:pPr>
              <w:autoSpaceDE w:val="0"/>
              <w:autoSpaceDN w:val="0"/>
              <w:adjustRightInd w:val="0"/>
              <w:spacing w:line="240" w:lineRule="auto"/>
              <w:rPr>
                <w:ins w:id="855" w:author="Peter Dobson" w:date="2016-10-12T17:44:00Z"/>
                <w:rFonts w:ascii="Calibri" w:hAnsi="Calibri" w:cs="Times-Bold"/>
                <w:b/>
                <w:bCs/>
                <w:color w:val="000000"/>
                <w:sz w:val="22"/>
                <w:lang w:val="en-AU"/>
              </w:rPr>
            </w:pPr>
            <w:ins w:id="856" w:author="Peter Dobson" w:date="2016-10-12T17:44:00Z">
              <w:r w:rsidRPr="006D238A">
                <w:rPr>
                  <w:rFonts w:ascii="Calibri" w:hAnsi="Calibri" w:cs="Times-Bold"/>
                  <w:b/>
                  <w:bCs/>
                  <w:color w:val="000000"/>
                  <w:sz w:val="22"/>
                  <w:lang w:val="en-AU"/>
                </w:rPr>
                <w:t>1</w:t>
              </w:r>
            </w:ins>
          </w:p>
        </w:tc>
        <w:tc>
          <w:tcPr>
            <w:tcW w:w="783" w:type="pct"/>
          </w:tcPr>
          <w:p w14:paraId="7BDA6248" w14:textId="77777777" w:rsidR="006D238A" w:rsidRPr="006D238A" w:rsidRDefault="006D238A" w:rsidP="006D238A">
            <w:pPr>
              <w:spacing w:before="120" w:after="120" w:line="240" w:lineRule="auto"/>
              <w:jc w:val="both"/>
              <w:rPr>
                <w:ins w:id="857" w:author="Peter Dobson" w:date="2016-10-12T17:44:00Z"/>
                <w:rFonts w:ascii="Calibri" w:hAnsi="Calibri"/>
                <w:sz w:val="22"/>
                <w:szCs w:val="24"/>
                <w:lang w:val="en-AU"/>
              </w:rPr>
            </w:pPr>
            <w:ins w:id="858" w:author="Peter Dobson" w:date="2016-10-12T17:44:00Z">
              <w:r w:rsidRPr="006D238A">
                <w:rPr>
                  <w:rFonts w:ascii="Calibri" w:hAnsi="Calibri"/>
                  <w:sz w:val="22"/>
                  <w:szCs w:val="24"/>
                  <w:lang w:val="en-AU"/>
                </w:rPr>
                <w:t>Connect cable from lantern to junction box.</w:t>
              </w:r>
            </w:ins>
          </w:p>
        </w:tc>
        <w:tc>
          <w:tcPr>
            <w:tcW w:w="1793" w:type="pct"/>
          </w:tcPr>
          <w:p w14:paraId="03F95A3F" w14:textId="77777777" w:rsidR="006D238A" w:rsidRPr="006D238A" w:rsidRDefault="006D238A" w:rsidP="006D238A">
            <w:pPr>
              <w:spacing w:before="120" w:after="120" w:line="240" w:lineRule="auto"/>
              <w:jc w:val="both"/>
              <w:rPr>
                <w:ins w:id="859" w:author="Peter Dobson" w:date="2016-10-12T17:44:00Z"/>
                <w:rFonts w:ascii="Calibri" w:hAnsi="Calibri"/>
                <w:sz w:val="22"/>
                <w:szCs w:val="24"/>
                <w:lang w:val="en-AU"/>
              </w:rPr>
            </w:pPr>
            <w:ins w:id="860" w:author="Peter Dobson" w:date="2016-10-12T17:44:00Z">
              <w:r w:rsidRPr="006D238A">
                <w:rPr>
                  <w:rFonts w:ascii="Calibri" w:hAnsi="Calibri"/>
                  <w:sz w:val="22"/>
                  <w:szCs w:val="24"/>
                  <w:lang w:val="en-AU"/>
                </w:rPr>
                <w:t>a. Connect cable from LED lantern to new junction box via cable glands and ensure correct polarity</w:t>
              </w:r>
            </w:ins>
          </w:p>
        </w:tc>
        <w:tc>
          <w:tcPr>
            <w:tcW w:w="756" w:type="pct"/>
          </w:tcPr>
          <w:p w14:paraId="1007E08E" w14:textId="77777777" w:rsidR="006D238A" w:rsidRPr="006D238A" w:rsidRDefault="006D238A" w:rsidP="006D238A">
            <w:pPr>
              <w:spacing w:before="120" w:after="120" w:line="240" w:lineRule="auto"/>
              <w:jc w:val="both"/>
              <w:rPr>
                <w:ins w:id="861" w:author="Peter Dobson" w:date="2016-10-12T17:44:00Z"/>
                <w:rFonts w:ascii="Calibri" w:hAnsi="Calibri"/>
                <w:sz w:val="22"/>
                <w:szCs w:val="24"/>
                <w:lang w:val="en-AU"/>
              </w:rPr>
            </w:pPr>
            <w:ins w:id="862" w:author="Peter Dobson" w:date="2016-10-12T17:44:00Z">
              <w:r w:rsidRPr="006D238A">
                <w:rPr>
                  <w:rFonts w:ascii="Calibri" w:hAnsi="Calibri"/>
                  <w:sz w:val="22"/>
                  <w:szCs w:val="24"/>
                  <w:lang w:val="en-AU"/>
                </w:rPr>
                <w:t>Cable connected to junction Box via cable glands and polarity correct.</w:t>
              </w:r>
            </w:ins>
          </w:p>
        </w:tc>
        <w:tc>
          <w:tcPr>
            <w:tcW w:w="403" w:type="pct"/>
          </w:tcPr>
          <w:p w14:paraId="193E6DDF" w14:textId="77777777" w:rsidR="006D238A" w:rsidRPr="006D238A" w:rsidRDefault="006D238A" w:rsidP="006D238A">
            <w:pPr>
              <w:spacing w:before="120" w:after="120" w:line="240" w:lineRule="auto"/>
              <w:jc w:val="both"/>
              <w:rPr>
                <w:ins w:id="863" w:author="Peter Dobson" w:date="2016-10-12T17:44:00Z"/>
                <w:rFonts w:ascii="Calibri" w:hAnsi="Calibri"/>
                <w:sz w:val="22"/>
                <w:szCs w:val="24"/>
                <w:lang w:val="en-AU"/>
              </w:rPr>
            </w:pPr>
            <w:ins w:id="864" w:author="Peter Dobson" w:date="2016-10-12T17:44:00Z">
              <w:r w:rsidRPr="006D238A">
                <w:rPr>
                  <w:rFonts w:ascii="Calibri" w:hAnsi="Calibri"/>
                  <w:sz w:val="22"/>
                  <w:szCs w:val="24"/>
                  <w:lang w:val="en-AU"/>
                </w:rPr>
                <w:t>Yes / No</w:t>
              </w:r>
            </w:ins>
          </w:p>
        </w:tc>
        <w:tc>
          <w:tcPr>
            <w:tcW w:w="1019" w:type="pct"/>
          </w:tcPr>
          <w:p w14:paraId="0B09C607" w14:textId="77777777" w:rsidR="006D238A" w:rsidRPr="006D238A" w:rsidRDefault="006D238A" w:rsidP="006D238A">
            <w:pPr>
              <w:spacing w:before="120" w:after="120" w:line="240" w:lineRule="auto"/>
              <w:jc w:val="both"/>
              <w:rPr>
                <w:ins w:id="865" w:author="Peter Dobson" w:date="2016-10-12T17:44:00Z"/>
                <w:rFonts w:ascii="Calibri" w:hAnsi="Calibri"/>
                <w:sz w:val="22"/>
                <w:szCs w:val="24"/>
                <w:lang w:val="en-AU"/>
              </w:rPr>
            </w:pPr>
          </w:p>
        </w:tc>
      </w:tr>
      <w:tr w:rsidR="006D238A" w:rsidRPr="006D238A" w14:paraId="75D3C6D0" w14:textId="77777777" w:rsidTr="007B070B">
        <w:trPr>
          <w:trHeight w:val="450"/>
          <w:ins w:id="866" w:author="Peter Dobson" w:date="2016-10-12T17:44:00Z"/>
        </w:trPr>
        <w:tc>
          <w:tcPr>
            <w:tcW w:w="246" w:type="pct"/>
            <w:vMerge w:val="restart"/>
          </w:tcPr>
          <w:p w14:paraId="158C25CF" w14:textId="77777777" w:rsidR="006D238A" w:rsidRPr="006D238A" w:rsidRDefault="006D238A" w:rsidP="006D238A">
            <w:pPr>
              <w:autoSpaceDE w:val="0"/>
              <w:autoSpaceDN w:val="0"/>
              <w:adjustRightInd w:val="0"/>
              <w:spacing w:line="240" w:lineRule="auto"/>
              <w:rPr>
                <w:ins w:id="867" w:author="Peter Dobson" w:date="2016-10-12T17:44:00Z"/>
                <w:rFonts w:ascii="Calibri" w:hAnsi="Calibri" w:cs="Times-Bold"/>
                <w:b/>
                <w:bCs/>
                <w:color w:val="000000"/>
                <w:sz w:val="22"/>
                <w:lang w:val="en-AU"/>
              </w:rPr>
            </w:pPr>
            <w:ins w:id="868" w:author="Peter Dobson" w:date="2016-10-12T17:44:00Z">
              <w:r w:rsidRPr="006D238A">
                <w:rPr>
                  <w:rFonts w:ascii="Calibri" w:hAnsi="Calibri" w:cs="Times-Bold"/>
                  <w:b/>
                  <w:bCs/>
                  <w:color w:val="000000"/>
                  <w:sz w:val="22"/>
                  <w:lang w:val="en-AU"/>
                </w:rPr>
                <w:t>2</w:t>
              </w:r>
            </w:ins>
          </w:p>
        </w:tc>
        <w:tc>
          <w:tcPr>
            <w:tcW w:w="783" w:type="pct"/>
            <w:vMerge w:val="restart"/>
          </w:tcPr>
          <w:p w14:paraId="3C934061" w14:textId="77777777" w:rsidR="006D238A" w:rsidRPr="006D238A" w:rsidRDefault="006D238A" w:rsidP="006D238A">
            <w:pPr>
              <w:autoSpaceDE w:val="0"/>
              <w:autoSpaceDN w:val="0"/>
              <w:adjustRightInd w:val="0"/>
              <w:spacing w:line="240" w:lineRule="auto"/>
              <w:rPr>
                <w:ins w:id="869" w:author="Peter Dobson" w:date="2016-10-12T17:44:00Z"/>
                <w:rFonts w:ascii="Calibri" w:hAnsi="Calibri" w:cs="Calibri"/>
                <w:color w:val="000000"/>
                <w:sz w:val="22"/>
                <w:lang w:val="en-AU"/>
              </w:rPr>
            </w:pPr>
            <w:ins w:id="870" w:author="Peter Dobson" w:date="2016-10-12T17:44:00Z">
              <w:r w:rsidRPr="006D238A">
                <w:rPr>
                  <w:rFonts w:ascii="Calibri" w:hAnsi="Calibri" w:cs="Calibri"/>
                  <w:color w:val="000000"/>
                  <w:sz w:val="22"/>
                  <w:lang w:val="en-AU"/>
                </w:rPr>
                <w:t>Connect existing cable into the new junction box.</w:t>
              </w:r>
            </w:ins>
          </w:p>
        </w:tc>
        <w:tc>
          <w:tcPr>
            <w:tcW w:w="1793" w:type="pct"/>
          </w:tcPr>
          <w:p w14:paraId="78199C55" w14:textId="77777777" w:rsidR="006D238A" w:rsidRPr="006D238A" w:rsidRDefault="006D238A" w:rsidP="006D238A">
            <w:pPr>
              <w:autoSpaceDE w:val="0"/>
              <w:autoSpaceDN w:val="0"/>
              <w:adjustRightInd w:val="0"/>
              <w:spacing w:line="240" w:lineRule="auto"/>
              <w:rPr>
                <w:ins w:id="871" w:author="Peter Dobson" w:date="2016-10-12T17:44:00Z"/>
                <w:rFonts w:ascii="Calibri" w:hAnsi="Calibri" w:cs="Calibri"/>
                <w:bCs/>
                <w:color w:val="000000"/>
                <w:sz w:val="22"/>
                <w:lang w:val="en-AU"/>
              </w:rPr>
            </w:pPr>
            <w:ins w:id="872" w:author="Peter Dobson" w:date="2016-10-12T17:44:00Z">
              <w:r w:rsidRPr="006D238A">
                <w:rPr>
                  <w:rFonts w:ascii="Calibri" w:hAnsi="Calibri" w:cs="Calibri"/>
                  <w:bCs/>
                  <w:color w:val="000000"/>
                  <w:sz w:val="22"/>
                  <w:lang w:val="en-AU"/>
                </w:rPr>
                <w:t>a. Inspect existing cable to ascertain it is in good working condition and can be utilised for the new LED lantern.</w:t>
              </w:r>
            </w:ins>
          </w:p>
        </w:tc>
        <w:tc>
          <w:tcPr>
            <w:tcW w:w="756" w:type="pct"/>
          </w:tcPr>
          <w:p w14:paraId="098F5395" w14:textId="77777777" w:rsidR="006D238A" w:rsidRPr="006D238A" w:rsidRDefault="006D238A" w:rsidP="006D238A">
            <w:pPr>
              <w:autoSpaceDE w:val="0"/>
              <w:autoSpaceDN w:val="0"/>
              <w:adjustRightInd w:val="0"/>
              <w:spacing w:line="240" w:lineRule="auto"/>
              <w:rPr>
                <w:ins w:id="873" w:author="Peter Dobson" w:date="2016-10-12T17:44:00Z"/>
                <w:rFonts w:ascii="Calibri" w:hAnsi="Calibri" w:cs="Calibri"/>
                <w:color w:val="000000"/>
                <w:sz w:val="22"/>
                <w:lang w:val="en-AU"/>
              </w:rPr>
            </w:pPr>
            <w:ins w:id="874" w:author="Peter Dobson" w:date="2016-10-12T17:44:00Z">
              <w:r w:rsidRPr="006D238A">
                <w:rPr>
                  <w:rFonts w:ascii="Calibri" w:hAnsi="Calibri" w:cs="Calibri"/>
                  <w:color w:val="000000"/>
                  <w:sz w:val="22"/>
                  <w:lang w:val="en-AU"/>
                </w:rPr>
                <w:t>Existing cable can be utilised for the new LED lantern.</w:t>
              </w:r>
            </w:ins>
          </w:p>
        </w:tc>
        <w:tc>
          <w:tcPr>
            <w:tcW w:w="403" w:type="pct"/>
          </w:tcPr>
          <w:p w14:paraId="5A86216A" w14:textId="77777777" w:rsidR="006D238A" w:rsidRPr="006D238A" w:rsidRDefault="006D238A" w:rsidP="006D238A">
            <w:pPr>
              <w:autoSpaceDE w:val="0"/>
              <w:autoSpaceDN w:val="0"/>
              <w:adjustRightInd w:val="0"/>
              <w:spacing w:line="240" w:lineRule="auto"/>
              <w:rPr>
                <w:ins w:id="875" w:author="Peter Dobson" w:date="2016-10-12T17:44:00Z"/>
                <w:rFonts w:ascii="Calibri" w:hAnsi="Calibri" w:cs="Calibri"/>
                <w:bCs/>
                <w:color w:val="000000"/>
                <w:sz w:val="22"/>
                <w:lang w:val="en-AU"/>
              </w:rPr>
            </w:pPr>
            <w:ins w:id="876" w:author="Peter Dobson" w:date="2016-10-12T17:44:00Z">
              <w:r w:rsidRPr="006D238A">
                <w:rPr>
                  <w:rFonts w:ascii="Calibri" w:hAnsi="Calibri" w:cs="Calibri"/>
                  <w:bCs/>
                  <w:color w:val="000000"/>
                  <w:sz w:val="22"/>
                  <w:lang w:val="en-AU"/>
                </w:rPr>
                <w:t>Yes / No</w:t>
              </w:r>
            </w:ins>
          </w:p>
        </w:tc>
        <w:tc>
          <w:tcPr>
            <w:tcW w:w="1019" w:type="pct"/>
            <w:vMerge w:val="restart"/>
          </w:tcPr>
          <w:p w14:paraId="66BCD8BD" w14:textId="77777777" w:rsidR="006D238A" w:rsidRPr="006D238A" w:rsidRDefault="006D238A" w:rsidP="006D238A">
            <w:pPr>
              <w:autoSpaceDE w:val="0"/>
              <w:autoSpaceDN w:val="0"/>
              <w:adjustRightInd w:val="0"/>
              <w:spacing w:line="240" w:lineRule="auto"/>
              <w:rPr>
                <w:ins w:id="877" w:author="Peter Dobson" w:date="2016-10-12T17:44:00Z"/>
                <w:rFonts w:ascii="Calibri" w:hAnsi="Calibri" w:cs="Times-Bold"/>
                <w:bCs/>
                <w:color w:val="000000"/>
                <w:sz w:val="22"/>
                <w:lang w:val="en-AU"/>
              </w:rPr>
            </w:pPr>
          </w:p>
        </w:tc>
      </w:tr>
      <w:tr w:rsidR="006D238A" w:rsidRPr="006D238A" w14:paraId="4C61F494" w14:textId="77777777" w:rsidTr="007B070B">
        <w:trPr>
          <w:trHeight w:val="1074"/>
          <w:ins w:id="878" w:author="Peter Dobson" w:date="2016-10-12T17:44:00Z"/>
        </w:trPr>
        <w:tc>
          <w:tcPr>
            <w:tcW w:w="246" w:type="pct"/>
            <w:vMerge/>
          </w:tcPr>
          <w:p w14:paraId="587F18F0" w14:textId="77777777" w:rsidR="006D238A" w:rsidRPr="006D238A" w:rsidRDefault="006D238A" w:rsidP="006D238A">
            <w:pPr>
              <w:autoSpaceDE w:val="0"/>
              <w:autoSpaceDN w:val="0"/>
              <w:adjustRightInd w:val="0"/>
              <w:spacing w:line="240" w:lineRule="auto"/>
              <w:rPr>
                <w:ins w:id="879" w:author="Peter Dobson" w:date="2016-10-12T17:44:00Z"/>
                <w:rFonts w:ascii="Calibri" w:hAnsi="Calibri" w:cs="Times-Bold"/>
                <w:b/>
                <w:bCs/>
                <w:color w:val="000000"/>
                <w:sz w:val="22"/>
                <w:lang w:val="en-AU"/>
              </w:rPr>
            </w:pPr>
          </w:p>
        </w:tc>
        <w:tc>
          <w:tcPr>
            <w:tcW w:w="783" w:type="pct"/>
            <w:vMerge/>
          </w:tcPr>
          <w:p w14:paraId="1EECA74D" w14:textId="77777777" w:rsidR="006D238A" w:rsidRPr="006D238A" w:rsidRDefault="006D238A" w:rsidP="006D238A">
            <w:pPr>
              <w:autoSpaceDE w:val="0"/>
              <w:autoSpaceDN w:val="0"/>
              <w:adjustRightInd w:val="0"/>
              <w:spacing w:line="240" w:lineRule="auto"/>
              <w:rPr>
                <w:ins w:id="880" w:author="Peter Dobson" w:date="2016-10-12T17:44:00Z"/>
                <w:rFonts w:ascii="Calibri" w:hAnsi="Calibri" w:cs="Calibri"/>
                <w:color w:val="000000"/>
                <w:sz w:val="22"/>
                <w:lang w:val="en-AU"/>
              </w:rPr>
            </w:pPr>
          </w:p>
        </w:tc>
        <w:tc>
          <w:tcPr>
            <w:tcW w:w="1793" w:type="pct"/>
          </w:tcPr>
          <w:p w14:paraId="77DAEEF7" w14:textId="77777777" w:rsidR="006D238A" w:rsidRPr="006D238A" w:rsidRDefault="006D238A" w:rsidP="006D238A">
            <w:pPr>
              <w:autoSpaceDE w:val="0"/>
              <w:autoSpaceDN w:val="0"/>
              <w:adjustRightInd w:val="0"/>
              <w:spacing w:line="240" w:lineRule="auto"/>
              <w:rPr>
                <w:ins w:id="881" w:author="Peter Dobson" w:date="2016-10-12T17:44:00Z"/>
                <w:rFonts w:ascii="Calibri" w:hAnsi="Calibri" w:cs="Calibri"/>
                <w:bCs/>
                <w:color w:val="000000"/>
                <w:sz w:val="22"/>
                <w:lang w:val="en-AU"/>
              </w:rPr>
            </w:pPr>
            <w:ins w:id="882" w:author="Peter Dobson" w:date="2016-10-12T17:44:00Z">
              <w:r w:rsidRPr="006D238A">
                <w:rPr>
                  <w:rFonts w:ascii="Calibri" w:hAnsi="Calibri" w:cs="Calibri"/>
                  <w:bCs/>
                  <w:color w:val="000000"/>
                  <w:sz w:val="22"/>
                  <w:lang w:val="en-AU"/>
                </w:rPr>
                <w:t>b. Connect existing cable into new junction box via cable gland reducing the length as required and ensure correct polarity</w:t>
              </w:r>
            </w:ins>
          </w:p>
        </w:tc>
        <w:tc>
          <w:tcPr>
            <w:tcW w:w="756" w:type="pct"/>
          </w:tcPr>
          <w:p w14:paraId="250E6A33" w14:textId="77777777" w:rsidR="006D238A" w:rsidRPr="006D238A" w:rsidRDefault="006D238A" w:rsidP="006D238A">
            <w:pPr>
              <w:autoSpaceDE w:val="0"/>
              <w:autoSpaceDN w:val="0"/>
              <w:adjustRightInd w:val="0"/>
              <w:spacing w:line="240" w:lineRule="auto"/>
              <w:rPr>
                <w:ins w:id="883" w:author="Peter Dobson" w:date="2016-10-12T17:44:00Z"/>
                <w:rFonts w:ascii="Calibri" w:hAnsi="Calibri" w:cs="Calibri"/>
                <w:color w:val="000000"/>
                <w:sz w:val="22"/>
                <w:lang w:val="en-AU"/>
              </w:rPr>
            </w:pPr>
            <w:ins w:id="884" w:author="Peter Dobson" w:date="2016-10-12T17:44:00Z">
              <w:r w:rsidRPr="006D238A">
                <w:rPr>
                  <w:rFonts w:ascii="Calibri" w:hAnsi="Calibri" w:cs="Calibri"/>
                  <w:bCs/>
                  <w:color w:val="000000"/>
                  <w:sz w:val="22"/>
                  <w:lang w:val="en-AU"/>
                </w:rPr>
                <w:t xml:space="preserve">Cable connected to junction Box via cable glands and polarity correct.. </w:t>
              </w:r>
            </w:ins>
          </w:p>
        </w:tc>
        <w:tc>
          <w:tcPr>
            <w:tcW w:w="403" w:type="pct"/>
          </w:tcPr>
          <w:p w14:paraId="350CF2BB" w14:textId="77777777" w:rsidR="006D238A" w:rsidRPr="006D238A" w:rsidRDefault="006D238A" w:rsidP="006D238A">
            <w:pPr>
              <w:autoSpaceDE w:val="0"/>
              <w:autoSpaceDN w:val="0"/>
              <w:adjustRightInd w:val="0"/>
              <w:spacing w:line="240" w:lineRule="auto"/>
              <w:rPr>
                <w:ins w:id="885" w:author="Peter Dobson" w:date="2016-10-12T17:44:00Z"/>
                <w:rFonts w:ascii="Calibri" w:hAnsi="Calibri" w:cs="Calibri"/>
                <w:bCs/>
                <w:color w:val="000000"/>
                <w:sz w:val="22"/>
                <w:lang w:val="en-AU"/>
              </w:rPr>
            </w:pPr>
            <w:ins w:id="886" w:author="Peter Dobson" w:date="2016-10-12T17:44:00Z">
              <w:r w:rsidRPr="006D238A">
                <w:rPr>
                  <w:rFonts w:ascii="Calibri" w:hAnsi="Calibri" w:cs="Calibri"/>
                  <w:bCs/>
                  <w:color w:val="000000"/>
                  <w:sz w:val="22"/>
                  <w:lang w:val="en-AU"/>
                </w:rPr>
                <w:t>Yes / No</w:t>
              </w:r>
            </w:ins>
          </w:p>
        </w:tc>
        <w:tc>
          <w:tcPr>
            <w:tcW w:w="1019" w:type="pct"/>
            <w:vMerge/>
          </w:tcPr>
          <w:p w14:paraId="4CC8BF5B" w14:textId="77777777" w:rsidR="006D238A" w:rsidRPr="006D238A" w:rsidRDefault="006D238A" w:rsidP="006D238A">
            <w:pPr>
              <w:autoSpaceDE w:val="0"/>
              <w:autoSpaceDN w:val="0"/>
              <w:adjustRightInd w:val="0"/>
              <w:spacing w:line="240" w:lineRule="auto"/>
              <w:rPr>
                <w:ins w:id="887" w:author="Peter Dobson" w:date="2016-10-12T17:44:00Z"/>
                <w:rFonts w:ascii="Calibri" w:hAnsi="Calibri" w:cs="Times-Bold"/>
                <w:bCs/>
                <w:color w:val="000000"/>
                <w:sz w:val="22"/>
                <w:lang w:val="en-AU"/>
              </w:rPr>
            </w:pPr>
          </w:p>
        </w:tc>
      </w:tr>
      <w:tr w:rsidR="006D238A" w:rsidRPr="006D238A" w14:paraId="07F60B0E" w14:textId="77777777" w:rsidTr="007B070B">
        <w:trPr>
          <w:trHeight w:val="448"/>
          <w:ins w:id="888" w:author="Peter Dobson" w:date="2016-10-12T17:44:00Z"/>
        </w:trPr>
        <w:tc>
          <w:tcPr>
            <w:tcW w:w="246" w:type="pct"/>
            <w:vMerge/>
          </w:tcPr>
          <w:p w14:paraId="64F0A888" w14:textId="77777777" w:rsidR="006D238A" w:rsidRPr="006D238A" w:rsidRDefault="006D238A" w:rsidP="006D238A">
            <w:pPr>
              <w:autoSpaceDE w:val="0"/>
              <w:autoSpaceDN w:val="0"/>
              <w:adjustRightInd w:val="0"/>
              <w:spacing w:line="240" w:lineRule="auto"/>
              <w:rPr>
                <w:ins w:id="889" w:author="Peter Dobson" w:date="2016-10-12T17:44:00Z"/>
                <w:rFonts w:ascii="Calibri" w:hAnsi="Calibri" w:cs="Times-Bold"/>
                <w:b/>
                <w:bCs/>
                <w:color w:val="000000"/>
                <w:sz w:val="22"/>
                <w:lang w:val="en-AU"/>
              </w:rPr>
            </w:pPr>
          </w:p>
        </w:tc>
        <w:tc>
          <w:tcPr>
            <w:tcW w:w="783" w:type="pct"/>
            <w:vMerge/>
          </w:tcPr>
          <w:p w14:paraId="7F7E5047" w14:textId="77777777" w:rsidR="006D238A" w:rsidRPr="006D238A" w:rsidRDefault="006D238A" w:rsidP="006D238A">
            <w:pPr>
              <w:autoSpaceDE w:val="0"/>
              <w:autoSpaceDN w:val="0"/>
              <w:adjustRightInd w:val="0"/>
              <w:spacing w:line="240" w:lineRule="auto"/>
              <w:rPr>
                <w:ins w:id="890" w:author="Peter Dobson" w:date="2016-10-12T17:44:00Z"/>
                <w:rFonts w:ascii="Calibri" w:hAnsi="Calibri" w:cs="Calibri"/>
                <w:color w:val="000000"/>
                <w:sz w:val="22"/>
                <w:lang w:val="en-AU"/>
              </w:rPr>
            </w:pPr>
          </w:p>
        </w:tc>
        <w:tc>
          <w:tcPr>
            <w:tcW w:w="1793" w:type="pct"/>
          </w:tcPr>
          <w:p w14:paraId="2BDAC30F" w14:textId="77777777" w:rsidR="006D238A" w:rsidRPr="006D238A" w:rsidRDefault="006D238A" w:rsidP="006D238A">
            <w:pPr>
              <w:autoSpaceDE w:val="0"/>
              <w:autoSpaceDN w:val="0"/>
              <w:adjustRightInd w:val="0"/>
              <w:spacing w:line="240" w:lineRule="auto"/>
              <w:rPr>
                <w:ins w:id="891" w:author="Peter Dobson" w:date="2016-10-12T17:44:00Z"/>
                <w:rFonts w:ascii="Calibri" w:hAnsi="Calibri" w:cs="Calibri"/>
                <w:bCs/>
                <w:color w:val="000000"/>
                <w:sz w:val="22"/>
                <w:lang w:val="en-AU"/>
              </w:rPr>
            </w:pPr>
            <w:ins w:id="892" w:author="Peter Dobson" w:date="2016-10-12T17:44:00Z">
              <w:r w:rsidRPr="006D238A">
                <w:rPr>
                  <w:rFonts w:ascii="Calibri" w:hAnsi="Calibri" w:cs="Calibri"/>
                  <w:bCs/>
                  <w:color w:val="000000"/>
                  <w:sz w:val="22"/>
                  <w:lang w:val="en-AU"/>
                </w:rPr>
                <w:t>c. Cable is to be secured with stainless steel insulated cable ties to lantern stand and affixed along the existing path to the regulator board .</w:t>
              </w:r>
            </w:ins>
          </w:p>
        </w:tc>
        <w:tc>
          <w:tcPr>
            <w:tcW w:w="756" w:type="pct"/>
          </w:tcPr>
          <w:p w14:paraId="0279D551" w14:textId="77777777" w:rsidR="006D238A" w:rsidRPr="006D238A" w:rsidRDefault="006D238A" w:rsidP="006D238A">
            <w:pPr>
              <w:autoSpaceDE w:val="0"/>
              <w:autoSpaceDN w:val="0"/>
              <w:adjustRightInd w:val="0"/>
              <w:spacing w:line="240" w:lineRule="auto"/>
              <w:rPr>
                <w:ins w:id="893" w:author="Peter Dobson" w:date="2016-10-12T17:44:00Z"/>
                <w:rFonts w:ascii="Calibri" w:hAnsi="Calibri" w:cs="Calibri"/>
                <w:color w:val="000000"/>
                <w:sz w:val="22"/>
                <w:lang w:val="en-AU"/>
              </w:rPr>
            </w:pPr>
            <w:ins w:id="894" w:author="Peter Dobson" w:date="2016-10-12T17:44:00Z">
              <w:r w:rsidRPr="006D238A">
                <w:rPr>
                  <w:rFonts w:ascii="Calibri" w:hAnsi="Calibri" w:cs="Calibri"/>
                  <w:bCs/>
                  <w:color w:val="000000"/>
                  <w:sz w:val="22"/>
                  <w:lang w:val="en-AU"/>
                </w:rPr>
                <w:t>Cable is secured by insulated cable ties.</w:t>
              </w:r>
            </w:ins>
          </w:p>
        </w:tc>
        <w:tc>
          <w:tcPr>
            <w:tcW w:w="403" w:type="pct"/>
          </w:tcPr>
          <w:p w14:paraId="16F9471D" w14:textId="77777777" w:rsidR="006D238A" w:rsidRPr="006D238A" w:rsidRDefault="006D238A" w:rsidP="006D238A">
            <w:pPr>
              <w:autoSpaceDE w:val="0"/>
              <w:autoSpaceDN w:val="0"/>
              <w:adjustRightInd w:val="0"/>
              <w:spacing w:line="240" w:lineRule="auto"/>
              <w:rPr>
                <w:ins w:id="895" w:author="Peter Dobson" w:date="2016-10-12T17:44:00Z"/>
                <w:rFonts w:ascii="Calibri" w:hAnsi="Calibri" w:cs="Calibri"/>
                <w:bCs/>
                <w:color w:val="000000"/>
                <w:sz w:val="22"/>
                <w:lang w:val="en-AU"/>
              </w:rPr>
            </w:pPr>
            <w:ins w:id="896" w:author="Peter Dobson" w:date="2016-10-12T17:44:00Z">
              <w:r w:rsidRPr="006D238A">
                <w:rPr>
                  <w:rFonts w:ascii="Calibri" w:hAnsi="Calibri" w:cs="Calibri"/>
                  <w:bCs/>
                  <w:color w:val="000000"/>
                  <w:sz w:val="22"/>
                  <w:lang w:val="en-AU"/>
                </w:rPr>
                <w:t>Yes / No</w:t>
              </w:r>
            </w:ins>
          </w:p>
        </w:tc>
        <w:tc>
          <w:tcPr>
            <w:tcW w:w="1019" w:type="pct"/>
            <w:vMerge/>
          </w:tcPr>
          <w:p w14:paraId="7429F056" w14:textId="77777777" w:rsidR="006D238A" w:rsidRPr="006D238A" w:rsidRDefault="006D238A" w:rsidP="006D238A">
            <w:pPr>
              <w:autoSpaceDE w:val="0"/>
              <w:autoSpaceDN w:val="0"/>
              <w:adjustRightInd w:val="0"/>
              <w:spacing w:line="240" w:lineRule="auto"/>
              <w:rPr>
                <w:ins w:id="897" w:author="Peter Dobson" w:date="2016-10-12T17:44:00Z"/>
                <w:rFonts w:ascii="Calibri" w:hAnsi="Calibri" w:cs="Times-Bold"/>
                <w:bCs/>
                <w:color w:val="000000"/>
                <w:sz w:val="22"/>
                <w:lang w:val="en-AU"/>
              </w:rPr>
            </w:pPr>
          </w:p>
        </w:tc>
      </w:tr>
      <w:tr w:rsidR="006D238A" w:rsidRPr="006D238A" w14:paraId="10590CAD" w14:textId="77777777" w:rsidTr="007B070B">
        <w:trPr>
          <w:trHeight w:val="597"/>
          <w:ins w:id="898" w:author="Peter Dobson" w:date="2016-10-12T17:44:00Z"/>
        </w:trPr>
        <w:tc>
          <w:tcPr>
            <w:tcW w:w="246" w:type="pct"/>
            <w:vMerge/>
          </w:tcPr>
          <w:p w14:paraId="0512DCA6" w14:textId="77777777" w:rsidR="006D238A" w:rsidRPr="006D238A" w:rsidRDefault="006D238A" w:rsidP="006D238A">
            <w:pPr>
              <w:autoSpaceDE w:val="0"/>
              <w:autoSpaceDN w:val="0"/>
              <w:adjustRightInd w:val="0"/>
              <w:spacing w:line="240" w:lineRule="auto"/>
              <w:rPr>
                <w:ins w:id="899" w:author="Peter Dobson" w:date="2016-10-12T17:44:00Z"/>
                <w:rFonts w:ascii="Calibri" w:hAnsi="Calibri" w:cs="Times-Bold"/>
                <w:b/>
                <w:bCs/>
                <w:color w:val="000000"/>
                <w:sz w:val="22"/>
                <w:lang w:val="en-AU"/>
              </w:rPr>
            </w:pPr>
          </w:p>
        </w:tc>
        <w:tc>
          <w:tcPr>
            <w:tcW w:w="783" w:type="pct"/>
            <w:vMerge/>
          </w:tcPr>
          <w:p w14:paraId="3FA78780" w14:textId="77777777" w:rsidR="006D238A" w:rsidRPr="006D238A" w:rsidRDefault="006D238A" w:rsidP="006D238A">
            <w:pPr>
              <w:spacing w:line="240" w:lineRule="auto"/>
              <w:rPr>
                <w:ins w:id="900" w:author="Peter Dobson" w:date="2016-10-12T17:44:00Z"/>
                <w:rFonts w:ascii="Calibri" w:hAnsi="Calibri"/>
                <w:sz w:val="22"/>
                <w:lang w:val="en-AU"/>
              </w:rPr>
            </w:pPr>
          </w:p>
        </w:tc>
        <w:tc>
          <w:tcPr>
            <w:tcW w:w="1793" w:type="pct"/>
          </w:tcPr>
          <w:p w14:paraId="19060003" w14:textId="77777777" w:rsidR="006D238A" w:rsidRPr="006D238A" w:rsidRDefault="006D238A" w:rsidP="006D238A">
            <w:pPr>
              <w:spacing w:line="240" w:lineRule="auto"/>
              <w:rPr>
                <w:ins w:id="901" w:author="Peter Dobson" w:date="2016-10-12T17:44:00Z"/>
                <w:rFonts w:ascii="Calibri" w:hAnsi="Calibri" w:cs="Arial"/>
                <w:sz w:val="22"/>
                <w:lang w:val="en-AU"/>
              </w:rPr>
            </w:pPr>
            <w:ins w:id="902" w:author="Peter Dobson" w:date="2016-10-12T17:44:00Z">
              <w:r w:rsidRPr="006D238A">
                <w:rPr>
                  <w:rFonts w:ascii="Calibri" w:hAnsi="Calibri" w:cs="Arial"/>
                  <w:sz w:val="22"/>
                  <w:lang w:val="en-AU"/>
                </w:rPr>
                <w:t>d. Remove disconnect pin from junction box.</w:t>
              </w:r>
            </w:ins>
          </w:p>
        </w:tc>
        <w:tc>
          <w:tcPr>
            <w:tcW w:w="756" w:type="pct"/>
          </w:tcPr>
          <w:p w14:paraId="163B23A5" w14:textId="77777777" w:rsidR="006D238A" w:rsidRPr="006D238A" w:rsidRDefault="006D238A" w:rsidP="006D238A">
            <w:pPr>
              <w:spacing w:line="240" w:lineRule="auto"/>
              <w:rPr>
                <w:ins w:id="903" w:author="Peter Dobson" w:date="2016-10-12T17:44:00Z"/>
                <w:rFonts w:ascii="Calibri" w:hAnsi="Calibri" w:cs="Arial"/>
                <w:sz w:val="22"/>
                <w:lang w:val="en-AU"/>
              </w:rPr>
            </w:pPr>
            <w:ins w:id="904" w:author="Peter Dobson" w:date="2016-10-12T17:44:00Z">
              <w:r w:rsidRPr="006D238A">
                <w:rPr>
                  <w:rFonts w:ascii="Calibri" w:hAnsi="Calibri" w:cs="Arial"/>
                  <w:sz w:val="22"/>
                  <w:lang w:val="en-AU"/>
                </w:rPr>
                <w:t>Disconect pin removed.</w:t>
              </w:r>
            </w:ins>
          </w:p>
        </w:tc>
        <w:tc>
          <w:tcPr>
            <w:tcW w:w="403" w:type="pct"/>
          </w:tcPr>
          <w:p w14:paraId="75D33F63" w14:textId="77777777" w:rsidR="006D238A" w:rsidRPr="006D238A" w:rsidRDefault="006D238A" w:rsidP="006D238A">
            <w:pPr>
              <w:autoSpaceDE w:val="0"/>
              <w:autoSpaceDN w:val="0"/>
              <w:adjustRightInd w:val="0"/>
              <w:spacing w:line="240" w:lineRule="auto"/>
              <w:rPr>
                <w:ins w:id="905" w:author="Peter Dobson" w:date="2016-10-12T17:44:00Z"/>
                <w:rFonts w:ascii="Calibri" w:hAnsi="Calibri" w:cs="Times-Bold"/>
                <w:bCs/>
                <w:color w:val="000000"/>
                <w:sz w:val="22"/>
                <w:lang w:val="en-AU"/>
              </w:rPr>
            </w:pPr>
            <w:ins w:id="906" w:author="Peter Dobson" w:date="2016-10-12T17:44:00Z">
              <w:r w:rsidRPr="006D238A">
                <w:rPr>
                  <w:rFonts w:ascii="Calibri" w:hAnsi="Calibri" w:cs="Calibri"/>
                  <w:bCs/>
                  <w:color w:val="000000"/>
                  <w:sz w:val="22"/>
                  <w:lang w:val="en-AU"/>
                </w:rPr>
                <w:t>Yes / No</w:t>
              </w:r>
            </w:ins>
          </w:p>
        </w:tc>
        <w:tc>
          <w:tcPr>
            <w:tcW w:w="1019" w:type="pct"/>
          </w:tcPr>
          <w:p w14:paraId="4433BFFC" w14:textId="77777777" w:rsidR="006D238A" w:rsidRPr="006D238A" w:rsidRDefault="006D238A" w:rsidP="006D238A">
            <w:pPr>
              <w:autoSpaceDE w:val="0"/>
              <w:autoSpaceDN w:val="0"/>
              <w:adjustRightInd w:val="0"/>
              <w:spacing w:line="240" w:lineRule="auto"/>
              <w:rPr>
                <w:ins w:id="907" w:author="Peter Dobson" w:date="2016-10-12T17:44:00Z"/>
                <w:rFonts w:ascii="Calibri" w:hAnsi="Calibri" w:cs="Times-Bold"/>
                <w:bCs/>
                <w:color w:val="000000"/>
                <w:sz w:val="22"/>
                <w:lang w:val="en-AU"/>
              </w:rPr>
            </w:pPr>
          </w:p>
        </w:tc>
      </w:tr>
    </w:tbl>
    <w:p w14:paraId="0D0F6D0A" w14:textId="77777777" w:rsidR="006D238A" w:rsidRDefault="006D238A">
      <w:pPr>
        <w:spacing w:after="200" w:line="276" w:lineRule="auto"/>
        <w:rPr>
          <w:ins w:id="908" w:author="Peter Dobson" w:date="2016-10-12T17:44:00Z"/>
          <w:sz w:val="22"/>
        </w:rPr>
      </w:pPr>
      <w:ins w:id="909" w:author="Peter Dobson" w:date="2016-10-12T17:44:00Z">
        <w:r>
          <w:br w:type="page"/>
        </w:r>
      </w:ins>
    </w:p>
    <w:tbl>
      <w:tblPr>
        <w:tblStyle w:val="TableGrid6"/>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556E2BA5" w14:textId="77777777" w:rsidTr="006D238A">
        <w:trPr>
          <w:trHeight w:val="597"/>
          <w:ins w:id="910" w:author="Peter Dobson" w:date="2016-10-12T17:44:00Z"/>
        </w:trPr>
        <w:tc>
          <w:tcPr>
            <w:tcW w:w="246" w:type="pct"/>
            <w:shd w:val="clear" w:color="auto" w:fill="D9D9D9"/>
          </w:tcPr>
          <w:p w14:paraId="49DFE987" w14:textId="77777777" w:rsidR="006D238A" w:rsidRPr="006D238A" w:rsidRDefault="006D238A" w:rsidP="006D238A">
            <w:pPr>
              <w:autoSpaceDE w:val="0"/>
              <w:autoSpaceDN w:val="0"/>
              <w:adjustRightInd w:val="0"/>
              <w:spacing w:line="240" w:lineRule="auto"/>
              <w:rPr>
                <w:ins w:id="911" w:author="Peter Dobson" w:date="2016-10-12T17:44:00Z"/>
                <w:rFonts w:ascii="Calibri" w:hAnsi="Calibri" w:cs="Times-Bold"/>
                <w:b/>
                <w:bCs/>
                <w:color w:val="000000"/>
                <w:sz w:val="22"/>
                <w:lang w:val="en-AU"/>
              </w:rPr>
            </w:pPr>
            <w:ins w:id="912" w:author="Peter Dobson" w:date="2016-10-12T17:44:00Z">
              <w:r w:rsidRPr="006D238A">
                <w:rPr>
                  <w:rFonts w:ascii="Calibri" w:hAnsi="Calibri" w:cs="Times-Bold"/>
                  <w:b/>
                  <w:bCs/>
                  <w:color w:val="000000"/>
                  <w:sz w:val="22"/>
                  <w:lang w:val="en-AU"/>
                </w:rPr>
                <w:lastRenderedPageBreak/>
                <w:t>Item</w:t>
              </w:r>
            </w:ins>
          </w:p>
        </w:tc>
        <w:tc>
          <w:tcPr>
            <w:tcW w:w="783" w:type="pct"/>
            <w:shd w:val="clear" w:color="auto" w:fill="D9D9D9"/>
          </w:tcPr>
          <w:p w14:paraId="2E0EC4D3" w14:textId="77777777" w:rsidR="006D238A" w:rsidRPr="006D238A" w:rsidRDefault="006D238A" w:rsidP="006D238A">
            <w:pPr>
              <w:autoSpaceDE w:val="0"/>
              <w:autoSpaceDN w:val="0"/>
              <w:adjustRightInd w:val="0"/>
              <w:spacing w:line="240" w:lineRule="auto"/>
              <w:rPr>
                <w:ins w:id="913" w:author="Peter Dobson" w:date="2016-10-12T17:44:00Z"/>
                <w:rFonts w:ascii="Calibri" w:hAnsi="Calibri" w:cs="Times-Bold"/>
                <w:b/>
                <w:bCs/>
                <w:color w:val="000000"/>
                <w:sz w:val="22"/>
                <w:lang w:val="en-AU"/>
              </w:rPr>
            </w:pPr>
            <w:ins w:id="914" w:author="Peter Dobson" w:date="2016-10-12T17:44:00Z">
              <w:r w:rsidRPr="006D238A">
                <w:rPr>
                  <w:rFonts w:ascii="Calibri" w:hAnsi="Calibri" w:cs="Times-Bold"/>
                  <w:b/>
                  <w:bCs/>
                  <w:color w:val="000000"/>
                  <w:sz w:val="22"/>
                  <w:lang w:val="en-AU"/>
                </w:rPr>
                <w:t>Commissioning step</w:t>
              </w:r>
            </w:ins>
          </w:p>
        </w:tc>
        <w:tc>
          <w:tcPr>
            <w:tcW w:w="1793" w:type="pct"/>
            <w:shd w:val="clear" w:color="auto" w:fill="D9D9D9"/>
          </w:tcPr>
          <w:p w14:paraId="07A191E5" w14:textId="77777777" w:rsidR="006D238A" w:rsidRPr="006D238A" w:rsidRDefault="006D238A" w:rsidP="006D238A">
            <w:pPr>
              <w:autoSpaceDE w:val="0"/>
              <w:autoSpaceDN w:val="0"/>
              <w:adjustRightInd w:val="0"/>
              <w:spacing w:line="240" w:lineRule="auto"/>
              <w:rPr>
                <w:ins w:id="915" w:author="Peter Dobson" w:date="2016-10-12T17:44:00Z"/>
                <w:rFonts w:ascii="Calibri" w:hAnsi="Calibri" w:cs="Times-Bold"/>
                <w:b/>
                <w:bCs/>
                <w:color w:val="000000"/>
                <w:sz w:val="22"/>
                <w:lang w:val="en-AU"/>
              </w:rPr>
            </w:pPr>
            <w:ins w:id="916" w:author="Peter Dobson" w:date="2016-10-12T17:44:00Z">
              <w:r w:rsidRPr="006D238A">
                <w:rPr>
                  <w:rFonts w:ascii="Calibri" w:hAnsi="Calibri" w:cs="Times-Bold"/>
                  <w:b/>
                  <w:bCs/>
                  <w:color w:val="000000"/>
                  <w:sz w:val="22"/>
                  <w:lang w:val="en-AU"/>
                </w:rPr>
                <w:t>Installation / Commissioning Procedure</w:t>
              </w:r>
            </w:ins>
          </w:p>
        </w:tc>
        <w:tc>
          <w:tcPr>
            <w:tcW w:w="756" w:type="pct"/>
            <w:shd w:val="clear" w:color="auto" w:fill="D9D9D9"/>
          </w:tcPr>
          <w:p w14:paraId="5C66BD5B" w14:textId="77777777" w:rsidR="006D238A" w:rsidRPr="006D238A" w:rsidRDefault="006D238A" w:rsidP="006D238A">
            <w:pPr>
              <w:autoSpaceDE w:val="0"/>
              <w:autoSpaceDN w:val="0"/>
              <w:adjustRightInd w:val="0"/>
              <w:spacing w:line="240" w:lineRule="auto"/>
              <w:rPr>
                <w:ins w:id="917" w:author="Peter Dobson" w:date="2016-10-12T17:44:00Z"/>
                <w:rFonts w:ascii="Calibri" w:hAnsi="Calibri" w:cs="Times-Bold"/>
                <w:b/>
                <w:bCs/>
                <w:color w:val="000000"/>
                <w:sz w:val="22"/>
                <w:lang w:val="en-AU"/>
              </w:rPr>
            </w:pPr>
            <w:ins w:id="918" w:author="Peter Dobson" w:date="2016-10-12T17:44:00Z">
              <w:r w:rsidRPr="006D238A">
                <w:rPr>
                  <w:rFonts w:ascii="Calibri" w:hAnsi="Calibri" w:cs="Times-Bold"/>
                  <w:b/>
                  <w:bCs/>
                  <w:color w:val="000000"/>
                  <w:sz w:val="22"/>
                  <w:lang w:val="en-AU"/>
                </w:rPr>
                <w:t>Expected Results</w:t>
              </w:r>
            </w:ins>
          </w:p>
        </w:tc>
        <w:tc>
          <w:tcPr>
            <w:tcW w:w="403" w:type="pct"/>
            <w:shd w:val="clear" w:color="auto" w:fill="D9D9D9"/>
          </w:tcPr>
          <w:p w14:paraId="6C7B2A9E" w14:textId="77777777" w:rsidR="006D238A" w:rsidRPr="006D238A" w:rsidRDefault="006D238A" w:rsidP="006D238A">
            <w:pPr>
              <w:autoSpaceDE w:val="0"/>
              <w:autoSpaceDN w:val="0"/>
              <w:adjustRightInd w:val="0"/>
              <w:spacing w:line="240" w:lineRule="auto"/>
              <w:rPr>
                <w:ins w:id="919" w:author="Peter Dobson" w:date="2016-10-12T17:44:00Z"/>
                <w:rFonts w:ascii="Calibri" w:hAnsi="Calibri" w:cs="Times-Bold"/>
                <w:b/>
                <w:bCs/>
                <w:color w:val="000000"/>
                <w:sz w:val="22"/>
                <w:lang w:val="en-AU"/>
              </w:rPr>
            </w:pPr>
            <w:ins w:id="920" w:author="Peter Dobson" w:date="2016-10-12T17:44:00Z">
              <w:r w:rsidRPr="006D238A">
                <w:rPr>
                  <w:rFonts w:ascii="Calibri" w:hAnsi="Calibri" w:cs="Times-Bold"/>
                  <w:b/>
                  <w:bCs/>
                  <w:color w:val="000000"/>
                  <w:sz w:val="22"/>
                  <w:lang w:val="en-AU"/>
                </w:rPr>
                <w:t>Result</w:t>
              </w:r>
            </w:ins>
          </w:p>
        </w:tc>
        <w:tc>
          <w:tcPr>
            <w:tcW w:w="1019" w:type="pct"/>
            <w:shd w:val="clear" w:color="auto" w:fill="D9D9D9"/>
          </w:tcPr>
          <w:p w14:paraId="4C1ED214" w14:textId="77777777" w:rsidR="006D238A" w:rsidRPr="006D238A" w:rsidRDefault="006D238A" w:rsidP="006D238A">
            <w:pPr>
              <w:autoSpaceDE w:val="0"/>
              <w:autoSpaceDN w:val="0"/>
              <w:adjustRightInd w:val="0"/>
              <w:spacing w:line="240" w:lineRule="auto"/>
              <w:rPr>
                <w:ins w:id="921" w:author="Peter Dobson" w:date="2016-10-12T17:44:00Z"/>
                <w:rFonts w:ascii="Calibri" w:hAnsi="Calibri" w:cs="Times-Bold"/>
                <w:b/>
                <w:bCs/>
                <w:color w:val="000000"/>
                <w:sz w:val="22"/>
                <w:lang w:val="en-AU"/>
              </w:rPr>
            </w:pPr>
            <w:ins w:id="922" w:author="Peter Dobson" w:date="2016-10-12T17:44:00Z">
              <w:r w:rsidRPr="006D238A">
                <w:rPr>
                  <w:rFonts w:ascii="Calibri" w:hAnsi="Calibri" w:cs="Times-Bold"/>
                  <w:b/>
                  <w:bCs/>
                  <w:color w:val="000000"/>
                  <w:sz w:val="22"/>
                  <w:lang w:val="en-AU"/>
                </w:rPr>
                <w:t>Comments</w:t>
              </w:r>
            </w:ins>
          </w:p>
        </w:tc>
      </w:tr>
      <w:tr w:rsidR="006D238A" w:rsidRPr="006D238A" w14:paraId="31153844" w14:textId="77777777" w:rsidTr="007B070B">
        <w:trPr>
          <w:trHeight w:val="684"/>
          <w:ins w:id="923" w:author="Peter Dobson" w:date="2016-10-12T17:44:00Z"/>
        </w:trPr>
        <w:tc>
          <w:tcPr>
            <w:tcW w:w="246" w:type="pct"/>
            <w:vMerge w:val="restart"/>
          </w:tcPr>
          <w:p w14:paraId="7E8D45BC" w14:textId="77777777" w:rsidR="006D238A" w:rsidRPr="006D238A" w:rsidRDefault="006D238A" w:rsidP="007B070B">
            <w:pPr>
              <w:autoSpaceDE w:val="0"/>
              <w:autoSpaceDN w:val="0"/>
              <w:adjustRightInd w:val="0"/>
              <w:spacing w:afterAutospacing="0" w:line="240" w:lineRule="auto"/>
              <w:rPr>
                <w:ins w:id="924" w:author="Peter Dobson" w:date="2016-10-12T17:44:00Z"/>
                <w:rFonts w:ascii="Calibri" w:hAnsi="Calibri" w:cs="Times-Bold"/>
                <w:b/>
                <w:bCs/>
                <w:color w:val="000000"/>
                <w:sz w:val="22"/>
                <w:lang w:val="en-AU"/>
              </w:rPr>
            </w:pPr>
            <w:ins w:id="925" w:author="Peter Dobson" w:date="2016-10-12T17:44:00Z">
              <w:r w:rsidRPr="006D238A">
                <w:rPr>
                  <w:rFonts w:ascii="Calibri" w:hAnsi="Calibri" w:cs="Times-Bold"/>
                  <w:b/>
                  <w:bCs/>
                  <w:color w:val="000000"/>
                  <w:sz w:val="22"/>
                  <w:lang w:val="en-AU"/>
                </w:rPr>
                <w:t>3</w:t>
              </w:r>
            </w:ins>
          </w:p>
        </w:tc>
        <w:tc>
          <w:tcPr>
            <w:tcW w:w="783" w:type="pct"/>
            <w:vMerge w:val="restart"/>
          </w:tcPr>
          <w:p w14:paraId="0CB9339D" w14:textId="77777777" w:rsidR="006D238A" w:rsidRPr="006D238A" w:rsidRDefault="006D238A" w:rsidP="007B070B">
            <w:pPr>
              <w:autoSpaceDE w:val="0"/>
              <w:autoSpaceDN w:val="0"/>
              <w:adjustRightInd w:val="0"/>
              <w:spacing w:afterAutospacing="0" w:line="240" w:lineRule="auto"/>
              <w:rPr>
                <w:ins w:id="926" w:author="Peter Dobson" w:date="2016-10-12T17:44:00Z"/>
                <w:rFonts w:ascii="Calibri" w:hAnsi="Calibri" w:cs="Calibri"/>
                <w:bCs/>
                <w:color w:val="000000"/>
                <w:sz w:val="22"/>
                <w:lang w:val="en-AU"/>
              </w:rPr>
            </w:pPr>
            <w:ins w:id="927" w:author="Peter Dobson" w:date="2016-10-12T17:44:00Z">
              <w:r w:rsidRPr="006D238A">
                <w:rPr>
                  <w:rFonts w:ascii="Calibri" w:hAnsi="Calibri" w:cs="Calibri"/>
                  <w:bCs/>
                  <w:color w:val="000000"/>
                  <w:sz w:val="22"/>
                  <w:lang w:val="en-AU"/>
                </w:rPr>
                <w:t>Confirm that the LED Lantern powers up.</w:t>
              </w:r>
            </w:ins>
          </w:p>
        </w:tc>
        <w:tc>
          <w:tcPr>
            <w:tcW w:w="1793" w:type="pct"/>
          </w:tcPr>
          <w:p w14:paraId="37FDBA52" w14:textId="77777777" w:rsidR="006D238A" w:rsidRPr="006D238A" w:rsidRDefault="006D238A" w:rsidP="007B070B">
            <w:pPr>
              <w:autoSpaceDE w:val="0"/>
              <w:autoSpaceDN w:val="0"/>
              <w:adjustRightInd w:val="0"/>
              <w:spacing w:afterAutospacing="0" w:line="240" w:lineRule="auto"/>
              <w:rPr>
                <w:ins w:id="928" w:author="Peter Dobson" w:date="2016-10-12T17:44:00Z"/>
                <w:rFonts w:ascii="Calibri" w:hAnsi="Calibri" w:cs="Calibri"/>
                <w:bCs/>
                <w:color w:val="000000"/>
                <w:sz w:val="22"/>
                <w:lang w:val="en-AU"/>
              </w:rPr>
            </w:pPr>
            <w:ins w:id="929" w:author="Peter Dobson" w:date="2016-10-12T17:44:00Z">
              <w:r w:rsidRPr="006D238A">
                <w:rPr>
                  <w:rFonts w:ascii="Calibri" w:hAnsi="Calibri" w:cs="Calibri"/>
                  <w:bCs/>
                  <w:color w:val="000000"/>
                  <w:sz w:val="22"/>
                  <w:lang w:val="en-AU"/>
                </w:rPr>
                <w:t>a. Enable circuit breaker at the regulator board and apply power to the terminal connections.</w:t>
              </w:r>
            </w:ins>
          </w:p>
        </w:tc>
        <w:tc>
          <w:tcPr>
            <w:tcW w:w="756" w:type="pct"/>
          </w:tcPr>
          <w:p w14:paraId="1BE19CAE" w14:textId="77777777" w:rsidR="006D238A" w:rsidRPr="006D238A" w:rsidRDefault="006D238A" w:rsidP="007B070B">
            <w:pPr>
              <w:autoSpaceDE w:val="0"/>
              <w:autoSpaceDN w:val="0"/>
              <w:adjustRightInd w:val="0"/>
              <w:spacing w:afterAutospacing="0" w:line="240" w:lineRule="auto"/>
              <w:rPr>
                <w:ins w:id="930" w:author="Peter Dobson" w:date="2016-10-12T17:44:00Z"/>
                <w:rFonts w:ascii="Calibri" w:hAnsi="Calibri" w:cs="Calibri"/>
                <w:bCs/>
                <w:color w:val="000000"/>
                <w:sz w:val="22"/>
                <w:lang w:val="en-AU"/>
              </w:rPr>
            </w:pPr>
            <w:ins w:id="931" w:author="Peter Dobson" w:date="2016-10-12T17:44:00Z">
              <w:r w:rsidRPr="006D238A">
                <w:rPr>
                  <w:rFonts w:ascii="Calibri" w:hAnsi="Calibri" w:cs="Calibri"/>
                  <w:bCs/>
                  <w:color w:val="000000"/>
                  <w:sz w:val="22"/>
                  <w:lang w:val="en-AU"/>
                </w:rPr>
                <w:t>Circuit breaker enabled.</w:t>
              </w:r>
            </w:ins>
          </w:p>
        </w:tc>
        <w:tc>
          <w:tcPr>
            <w:tcW w:w="403" w:type="pct"/>
          </w:tcPr>
          <w:p w14:paraId="39447E3A" w14:textId="77777777" w:rsidR="006D238A" w:rsidRPr="006D238A" w:rsidRDefault="006D238A" w:rsidP="007B070B">
            <w:pPr>
              <w:autoSpaceDE w:val="0"/>
              <w:autoSpaceDN w:val="0"/>
              <w:adjustRightInd w:val="0"/>
              <w:spacing w:afterAutospacing="0" w:line="240" w:lineRule="auto"/>
              <w:rPr>
                <w:ins w:id="932" w:author="Peter Dobson" w:date="2016-10-12T17:44:00Z"/>
                <w:rFonts w:ascii="Calibri" w:hAnsi="Calibri" w:cs="Calibri"/>
                <w:bCs/>
                <w:color w:val="000000"/>
                <w:sz w:val="22"/>
                <w:lang w:val="en-AU"/>
              </w:rPr>
            </w:pPr>
            <w:ins w:id="933" w:author="Peter Dobson" w:date="2016-10-12T17:44:00Z">
              <w:r w:rsidRPr="006D238A">
                <w:rPr>
                  <w:rFonts w:ascii="Calibri" w:hAnsi="Calibri" w:cs="Calibri"/>
                  <w:bCs/>
                  <w:color w:val="000000"/>
                  <w:sz w:val="22"/>
                  <w:lang w:val="en-AU"/>
                </w:rPr>
                <w:t>Yes / No</w:t>
              </w:r>
            </w:ins>
          </w:p>
        </w:tc>
        <w:tc>
          <w:tcPr>
            <w:tcW w:w="1019" w:type="pct"/>
            <w:vMerge w:val="restart"/>
          </w:tcPr>
          <w:p w14:paraId="13AB47B2" w14:textId="77777777" w:rsidR="006D238A" w:rsidRPr="006D238A" w:rsidRDefault="006D238A" w:rsidP="007B070B">
            <w:pPr>
              <w:autoSpaceDE w:val="0"/>
              <w:autoSpaceDN w:val="0"/>
              <w:adjustRightInd w:val="0"/>
              <w:spacing w:afterAutospacing="0" w:line="240" w:lineRule="auto"/>
              <w:rPr>
                <w:ins w:id="934" w:author="Peter Dobson" w:date="2016-10-12T17:44:00Z"/>
                <w:rFonts w:ascii="Calibri" w:hAnsi="Calibri" w:cs="Times-Bold"/>
                <w:bCs/>
                <w:color w:val="000000"/>
                <w:sz w:val="22"/>
                <w:lang w:val="en-AU"/>
              </w:rPr>
            </w:pPr>
          </w:p>
          <w:p w14:paraId="2CEA3C3A" w14:textId="77777777" w:rsidR="006D238A" w:rsidRPr="006D238A" w:rsidRDefault="006D238A" w:rsidP="007B070B">
            <w:pPr>
              <w:autoSpaceDE w:val="0"/>
              <w:autoSpaceDN w:val="0"/>
              <w:adjustRightInd w:val="0"/>
              <w:spacing w:afterAutospacing="0" w:line="240" w:lineRule="auto"/>
              <w:rPr>
                <w:ins w:id="935" w:author="Peter Dobson" w:date="2016-10-12T17:44:00Z"/>
                <w:rFonts w:ascii="Calibri" w:hAnsi="Calibri" w:cs="Times-Bold"/>
                <w:bCs/>
                <w:color w:val="000000"/>
                <w:sz w:val="22"/>
                <w:lang w:val="en-AU"/>
              </w:rPr>
            </w:pPr>
          </w:p>
        </w:tc>
      </w:tr>
      <w:tr w:rsidR="006D238A" w:rsidRPr="006D238A" w14:paraId="52C04DDF" w14:textId="77777777" w:rsidTr="007B070B">
        <w:trPr>
          <w:trHeight w:val="825"/>
          <w:ins w:id="936" w:author="Peter Dobson" w:date="2016-10-12T17:44:00Z"/>
        </w:trPr>
        <w:tc>
          <w:tcPr>
            <w:tcW w:w="246" w:type="pct"/>
            <w:vMerge/>
          </w:tcPr>
          <w:p w14:paraId="161C4F37" w14:textId="77777777" w:rsidR="006D238A" w:rsidRPr="006D238A" w:rsidRDefault="006D238A">
            <w:pPr>
              <w:autoSpaceDE w:val="0"/>
              <w:autoSpaceDN w:val="0"/>
              <w:adjustRightInd w:val="0"/>
              <w:spacing w:afterAutospacing="0" w:line="240" w:lineRule="auto"/>
              <w:rPr>
                <w:ins w:id="937" w:author="Peter Dobson" w:date="2016-10-12T17:44:00Z"/>
                <w:rFonts w:ascii="Calibri" w:hAnsi="Calibri" w:cs="Times-Bold"/>
                <w:b/>
                <w:bCs/>
                <w:color w:val="000000"/>
                <w:sz w:val="22"/>
                <w:lang w:val="en-AU"/>
              </w:rPr>
              <w:pPrChange w:id="938" w:author="Peter Dobson" w:date="2016-10-12T17:45:00Z">
                <w:pPr>
                  <w:autoSpaceDE w:val="0"/>
                  <w:autoSpaceDN w:val="0"/>
                  <w:adjustRightInd w:val="0"/>
                  <w:spacing w:after="100" w:line="240" w:lineRule="auto"/>
                </w:pPr>
              </w:pPrChange>
            </w:pPr>
          </w:p>
        </w:tc>
        <w:tc>
          <w:tcPr>
            <w:tcW w:w="783" w:type="pct"/>
            <w:vMerge/>
          </w:tcPr>
          <w:p w14:paraId="5717A188" w14:textId="77777777" w:rsidR="006D238A" w:rsidRPr="006D238A" w:rsidRDefault="006D238A">
            <w:pPr>
              <w:autoSpaceDE w:val="0"/>
              <w:autoSpaceDN w:val="0"/>
              <w:adjustRightInd w:val="0"/>
              <w:spacing w:afterAutospacing="0" w:line="240" w:lineRule="auto"/>
              <w:rPr>
                <w:ins w:id="939" w:author="Peter Dobson" w:date="2016-10-12T17:44:00Z"/>
                <w:rFonts w:ascii="Calibri" w:hAnsi="Calibri" w:cs="Calibri"/>
                <w:bCs/>
                <w:color w:val="000000"/>
                <w:sz w:val="22"/>
                <w:lang w:val="en-AU"/>
              </w:rPr>
              <w:pPrChange w:id="940" w:author="Peter Dobson" w:date="2016-10-12T17:45:00Z">
                <w:pPr>
                  <w:autoSpaceDE w:val="0"/>
                  <w:autoSpaceDN w:val="0"/>
                  <w:adjustRightInd w:val="0"/>
                  <w:spacing w:line="240" w:lineRule="auto"/>
                </w:pPr>
              </w:pPrChange>
            </w:pPr>
          </w:p>
        </w:tc>
        <w:tc>
          <w:tcPr>
            <w:tcW w:w="1793" w:type="pct"/>
          </w:tcPr>
          <w:p w14:paraId="409CD338" w14:textId="77777777" w:rsidR="006D238A" w:rsidRPr="006D238A" w:rsidRDefault="006D238A">
            <w:pPr>
              <w:autoSpaceDE w:val="0"/>
              <w:autoSpaceDN w:val="0"/>
              <w:adjustRightInd w:val="0"/>
              <w:spacing w:afterAutospacing="0" w:line="240" w:lineRule="auto"/>
              <w:rPr>
                <w:ins w:id="941" w:author="Peter Dobson" w:date="2016-10-12T17:44:00Z"/>
                <w:rFonts w:ascii="Calibri" w:hAnsi="Calibri" w:cs="Calibri"/>
                <w:bCs/>
                <w:color w:val="000000"/>
                <w:sz w:val="22"/>
                <w:lang w:val="en-AU"/>
              </w:rPr>
              <w:pPrChange w:id="942" w:author="Peter Dobson" w:date="2016-10-12T17:45:00Z">
                <w:pPr>
                  <w:autoSpaceDE w:val="0"/>
                  <w:autoSpaceDN w:val="0"/>
                  <w:adjustRightInd w:val="0"/>
                  <w:spacing w:line="240" w:lineRule="auto"/>
                </w:pPr>
              </w:pPrChange>
            </w:pPr>
            <w:ins w:id="943" w:author="Peter Dobson" w:date="2016-10-12T17:44:00Z">
              <w:r w:rsidRPr="006D238A">
                <w:rPr>
                  <w:rFonts w:ascii="Calibri" w:hAnsi="Calibri" w:cs="Calibri"/>
                  <w:bCs/>
                  <w:color w:val="000000"/>
                  <w:sz w:val="22"/>
                  <w:lang w:val="en-AU"/>
                </w:rPr>
                <w:t>b. Confirm 12VDC power is available and the polarity is correct.</w:t>
              </w:r>
            </w:ins>
          </w:p>
        </w:tc>
        <w:tc>
          <w:tcPr>
            <w:tcW w:w="756" w:type="pct"/>
          </w:tcPr>
          <w:p w14:paraId="5B5FEC00" w14:textId="77777777" w:rsidR="006D238A" w:rsidRPr="006D238A" w:rsidRDefault="006D238A">
            <w:pPr>
              <w:autoSpaceDE w:val="0"/>
              <w:autoSpaceDN w:val="0"/>
              <w:adjustRightInd w:val="0"/>
              <w:spacing w:afterAutospacing="0" w:line="240" w:lineRule="auto"/>
              <w:rPr>
                <w:ins w:id="944" w:author="Peter Dobson" w:date="2016-10-12T17:44:00Z"/>
                <w:rFonts w:ascii="Calibri" w:hAnsi="Calibri" w:cs="Calibri"/>
                <w:bCs/>
                <w:color w:val="000000"/>
                <w:sz w:val="22"/>
                <w:lang w:val="en-AU"/>
              </w:rPr>
              <w:pPrChange w:id="945" w:author="Peter Dobson" w:date="2016-10-12T17:45:00Z">
                <w:pPr>
                  <w:autoSpaceDE w:val="0"/>
                  <w:autoSpaceDN w:val="0"/>
                  <w:adjustRightInd w:val="0"/>
                  <w:spacing w:line="240" w:lineRule="auto"/>
                </w:pPr>
              </w:pPrChange>
            </w:pPr>
            <w:ins w:id="946" w:author="Peter Dobson" w:date="2016-10-12T17:44:00Z">
              <w:r w:rsidRPr="006D238A">
                <w:rPr>
                  <w:rFonts w:ascii="Calibri" w:hAnsi="Calibri" w:cs="Calibri"/>
                  <w:bCs/>
                  <w:color w:val="000000"/>
                  <w:sz w:val="22"/>
                  <w:lang w:val="en-AU"/>
                </w:rPr>
                <w:t>12VDC is available and polarity is correct.</w:t>
              </w:r>
            </w:ins>
          </w:p>
        </w:tc>
        <w:tc>
          <w:tcPr>
            <w:tcW w:w="403" w:type="pct"/>
          </w:tcPr>
          <w:p w14:paraId="09EDA1FB" w14:textId="77777777" w:rsidR="006D238A" w:rsidRPr="006D238A" w:rsidRDefault="006D238A">
            <w:pPr>
              <w:pBdr>
                <w:bottom w:val="single" w:sz="12" w:space="1" w:color="auto"/>
              </w:pBdr>
              <w:autoSpaceDE w:val="0"/>
              <w:autoSpaceDN w:val="0"/>
              <w:adjustRightInd w:val="0"/>
              <w:spacing w:afterAutospacing="0" w:line="240" w:lineRule="auto"/>
              <w:rPr>
                <w:ins w:id="947" w:author="Peter Dobson" w:date="2016-10-12T17:44:00Z"/>
                <w:rFonts w:ascii="Calibri" w:hAnsi="Calibri" w:cs="Calibri"/>
                <w:bCs/>
                <w:color w:val="000000"/>
                <w:sz w:val="22"/>
                <w:lang w:val="en-AU"/>
              </w:rPr>
              <w:pPrChange w:id="948" w:author="Peter Dobson" w:date="2016-10-12T17:45:00Z">
                <w:pPr>
                  <w:pBdr>
                    <w:bottom w:val="single" w:sz="12" w:space="1" w:color="auto"/>
                  </w:pBdr>
                  <w:autoSpaceDE w:val="0"/>
                  <w:autoSpaceDN w:val="0"/>
                  <w:adjustRightInd w:val="0"/>
                  <w:spacing w:line="240" w:lineRule="auto"/>
                </w:pPr>
              </w:pPrChange>
            </w:pPr>
          </w:p>
          <w:p w14:paraId="7C6BD5D3" w14:textId="77777777" w:rsidR="006D238A" w:rsidRPr="006D238A" w:rsidRDefault="006D238A">
            <w:pPr>
              <w:autoSpaceDE w:val="0"/>
              <w:autoSpaceDN w:val="0"/>
              <w:adjustRightInd w:val="0"/>
              <w:spacing w:afterAutospacing="0" w:line="240" w:lineRule="auto"/>
              <w:rPr>
                <w:ins w:id="949" w:author="Peter Dobson" w:date="2016-10-12T17:44:00Z"/>
                <w:rFonts w:ascii="Calibri" w:hAnsi="Calibri" w:cs="Calibri"/>
                <w:bCs/>
                <w:color w:val="000000"/>
                <w:sz w:val="22"/>
                <w:lang w:val="en-AU"/>
              </w:rPr>
              <w:pPrChange w:id="950" w:author="Peter Dobson" w:date="2016-10-12T17:45:00Z">
                <w:pPr>
                  <w:autoSpaceDE w:val="0"/>
                  <w:autoSpaceDN w:val="0"/>
                  <w:adjustRightInd w:val="0"/>
                  <w:spacing w:line="240" w:lineRule="auto"/>
                </w:pPr>
              </w:pPrChange>
            </w:pPr>
            <w:ins w:id="951" w:author="Peter Dobson" w:date="2016-10-12T17:44:00Z">
              <w:r w:rsidRPr="006D238A">
                <w:rPr>
                  <w:rFonts w:ascii="Calibri" w:hAnsi="Calibri" w:cs="Calibri"/>
                  <w:bCs/>
                  <w:color w:val="000000"/>
                  <w:sz w:val="22"/>
                  <w:lang w:val="en-AU"/>
                </w:rPr>
                <w:t>Volts</w:t>
              </w:r>
            </w:ins>
          </w:p>
          <w:p w14:paraId="4FF6EFF8" w14:textId="77777777" w:rsidR="006D238A" w:rsidRPr="006D238A" w:rsidRDefault="006D238A">
            <w:pPr>
              <w:autoSpaceDE w:val="0"/>
              <w:autoSpaceDN w:val="0"/>
              <w:adjustRightInd w:val="0"/>
              <w:spacing w:afterAutospacing="0" w:line="240" w:lineRule="auto"/>
              <w:rPr>
                <w:ins w:id="952" w:author="Peter Dobson" w:date="2016-10-12T17:44:00Z"/>
                <w:rFonts w:ascii="Calibri" w:hAnsi="Calibri" w:cs="Calibri"/>
                <w:bCs/>
                <w:color w:val="000000"/>
                <w:sz w:val="22"/>
                <w:lang w:val="en-AU"/>
              </w:rPr>
              <w:pPrChange w:id="953" w:author="Peter Dobson" w:date="2016-10-12T17:45:00Z">
                <w:pPr>
                  <w:autoSpaceDE w:val="0"/>
                  <w:autoSpaceDN w:val="0"/>
                  <w:adjustRightInd w:val="0"/>
                  <w:spacing w:line="240" w:lineRule="auto"/>
                </w:pPr>
              </w:pPrChange>
            </w:pPr>
            <w:ins w:id="954" w:author="Peter Dobson" w:date="2016-10-12T17:44:00Z">
              <w:r w:rsidRPr="006D238A">
                <w:rPr>
                  <w:rFonts w:ascii="Calibri" w:hAnsi="Calibri" w:cs="Calibri"/>
                  <w:bCs/>
                  <w:color w:val="000000"/>
                  <w:sz w:val="22"/>
                  <w:lang w:val="en-AU"/>
                </w:rPr>
                <w:t>Pass/Fail</w:t>
              </w:r>
            </w:ins>
          </w:p>
        </w:tc>
        <w:tc>
          <w:tcPr>
            <w:tcW w:w="1019" w:type="pct"/>
            <w:vMerge/>
          </w:tcPr>
          <w:p w14:paraId="4F60E1B9" w14:textId="77777777" w:rsidR="006D238A" w:rsidRPr="006D238A" w:rsidRDefault="006D238A">
            <w:pPr>
              <w:autoSpaceDE w:val="0"/>
              <w:autoSpaceDN w:val="0"/>
              <w:adjustRightInd w:val="0"/>
              <w:spacing w:afterAutospacing="0" w:line="240" w:lineRule="auto"/>
              <w:rPr>
                <w:ins w:id="955" w:author="Peter Dobson" w:date="2016-10-12T17:44:00Z"/>
                <w:rFonts w:ascii="Calibri" w:hAnsi="Calibri" w:cs="Times-Bold"/>
                <w:bCs/>
                <w:color w:val="000000"/>
                <w:sz w:val="22"/>
                <w:lang w:val="en-AU"/>
              </w:rPr>
              <w:pPrChange w:id="956" w:author="Peter Dobson" w:date="2016-10-12T17:45:00Z">
                <w:pPr>
                  <w:autoSpaceDE w:val="0"/>
                  <w:autoSpaceDN w:val="0"/>
                  <w:adjustRightInd w:val="0"/>
                  <w:spacing w:line="240" w:lineRule="auto"/>
                </w:pPr>
              </w:pPrChange>
            </w:pPr>
          </w:p>
        </w:tc>
      </w:tr>
      <w:tr w:rsidR="006D238A" w:rsidRPr="006D238A" w14:paraId="6DA6BB90" w14:textId="77777777" w:rsidTr="007B070B">
        <w:trPr>
          <w:trHeight w:val="570"/>
          <w:ins w:id="957" w:author="Peter Dobson" w:date="2016-10-12T17:44:00Z"/>
        </w:trPr>
        <w:tc>
          <w:tcPr>
            <w:tcW w:w="246" w:type="pct"/>
            <w:vMerge/>
          </w:tcPr>
          <w:p w14:paraId="367851C8" w14:textId="77777777" w:rsidR="006D238A" w:rsidRPr="006D238A" w:rsidRDefault="006D238A">
            <w:pPr>
              <w:autoSpaceDE w:val="0"/>
              <w:autoSpaceDN w:val="0"/>
              <w:adjustRightInd w:val="0"/>
              <w:spacing w:afterAutospacing="0" w:line="240" w:lineRule="auto"/>
              <w:rPr>
                <w:ins w:id="958" w:author="Peter Dobson" w:date="2016-10-12T17:44:00Z"/>
                <w:rFonts w:ascii="Calibri" w:hAnsi="Calibri" w:cs="Times-Bold"/>
                <w:b/>
                <w:bCs/>
                <w:color w:val="000000"/>
                <w:sz w:val="22"/>
                <w:lang w:val="en-AU"/>
              </w:rPr>
              <w:pPrChange w:id="959" w:author="Peter Dobson" w:date="2016-10-12T17:45:00Z">
                <w:pPr>
                  <w:autoSpaceDE w:val="0"/>
                  <w:autoSpaceDN w:val="0"/>
                  <w:adjustRightInd w:val="0"/>
                  <w:spacing w:after="100" w:line="240" w:lineRule="auto"/>
                </w:pPr>
              </w:pPrChange>
            </w:pPr>
          </w:p>
        </w:tc>
        <w:tc>
          <w:tcPr>
            <w:tcW w:w="783" w:type="pct"/>
            <w:vMerge/>
          </w:tcPr>
          <w:p w14:paraId="40E64377" w14:textId="77777777" w:rsidR="006D238A" w:rsidRPr="006D238A" w:rsidRDefault="006D238A">
            <w:pPr>
              <w:autoSpaceDE w:val="0"/>
              <w:autoSpaceDN w:val="0"/>
              <w:adjustRightInd w:val="0"/>
              <w:spacing w:afterAutospacing="0" w:line="240" w:lineRule="auto"/>
              <w:rPr>
                <w:ins w:id="960" w:author="Peter Dobson" w:date="2016-10-12T17:44:00Z"/>
                <w:rFonts w:ascii="Calibri" w:hAnsi="Calibri" w:cs="Calibri"/>
                <w:bCs/>
                <w:color w:val="000000"/>
                <w:sz w:val="22"/>
                <w:lang w:val="en-AU"/>
              </w:rPr>
              <w:pPrChange w:id="961" w:author="Peter Dobson" w:date="2016-10-12T17:45:00Z">
                <w:pPr>
                  <w:autoSpaceDE w:val="0"/>
                  <w:autoSpaceDN w:val="0"/>
                  <w:adjustRightInd w:val="0"/>
                  <w:spacing w:line="240" w:lineRule="auto"/>
                </w:pPr>
              </w:pPrChange>
            </w:pPr>
          </w:p>
        </w:tc>
        <w:tc>
          <w:tcPr>
            <w:tcW w:w="1793" w:type="pct"/>
          </w:tcPr>
          <w:p w14:paraId="5CB715F4" w14:textId="77777777" w:rsidR="006D238A" w:rsidRPr="006D238A" w:rsidRDefault="006D238A">
            <w:pPr>
              <w:autoSpaceDE w:val="0"/>
              <w:autoSpaceDN w:val="0"/>
              <w:adjustRightInd w:val="0"/>
              <w:spacing w:afterAutospacing="0" w:line="240" w:lineRule="auto"/>
              <w:rPr>
                <w:ins w:id="962" w:author="Peter Dobson" w:date="2016-10-12T17:44:00Z"/>
                <w:rFonts w:ascii="Calibri" w:hAnsi="Calibri" w:cs="Calibri"/>
                <w:bCs/>
                <w:color w:val="000000"/>
                <w:sz w:val="22"/>
                <w:lang w:val="en-AU"/>
              </w:rPr>
              <w:pPrChange w:id="963" w:author="Peter Dobson" w:date="2016-10-12T17:45:00Z">
                <w:pPr>
                  <w:autoSpaceDE w:val="0"/>
                  <w:autoSpaceDN w:val="0"/>
                  <w:adjustRightInd w:val="0"/>
                  <w:spacing w:line="240" w:lineRule="auto"/>
                </w:pPr>
              </w:pPrChange>
            </w:pPr>
            <w:ins w:id="964" w:author="Peter Dobson" w:date="2016-10-12T17:44:00Z">
              <w:r w:rsidRPr="006D238A">
                <w:rPr>
                  <w:rFonts w:ascii="Calibri" w:hAnsi="Calibri" w:cs="Calibri"/>
                  <w:bCs/>
                  <w:color w:val="000000"/>
                  <w:sz w:val="22"/>
                  <w:lang w:val="en-AU"/>
                </w:rPr>
                <w:t>c. Insert disconnect pin back into junction box.</w:t>
              </w:r>
            </w:ins>
          </w:p>
        </w:tc>
        <w:tc>
          <w:tcPr>
            <w:tcW w:w="756" w:type="pct"/>
          </w:tcPr>
          <w:p w14:paraId="76D216CA" w14:textId="77777777" w:rsidR="006D238A" w:rsidRPr="006D238A" w:rsidRDefault="006D238A">
            <w:pPr>
              <w:autoSpaceDE w:val="0"/>
              <w:autoSpaceDN w:val="0"/>
              <w:adjustRightInd w:val="0"/>
              <w:spacing w:afterAutospacing="0" w:line="240" w:lineRule="auto"/>
              <w:rPr>
                <w:ins w:id="965" w:author="Peter Dobson" w:date="2016-10-12T17:44:00Z"/>
                <w:rFonts w:ascii="Calibri" w:hAnsi="Calibri" w:cs="Calibri"/>
                <w:bCs/>
                <w:color w:val="000000"/>
                <w:sz w:val="22"/>
                <w:lang w:val="en-AU"/>
              </w:rPr>
              <w:pPrChange w:id="966" w:author="Peter Dobson" w:date="2016-10-12T17:45:00Z">
                <w:pPr>
                  <w:autoSpaceDE w:val="0"/>
                  <w:autoSpaceDN w:val="0"/>
                  <w:adjustRightInd w:val="0"/>
                  <w:spacing w:line="240" w:lineRule="auto"/>
                </w:pPr>
              </w:pPrChange>
            </w:pPr>
            <w:ins w:id="967" w:author="Peter Dobson" w:date="2016-10-12T17:44:00Z">
              <w:r w:rsidRPr="006D238A">
                <w:rPr>
                  <w:rFonts w:ascii="Calibri" w:hAnsi="Calibri" w:cs="Calibri"/>
                  <w:bCs/>
                  <w:color w:val="000000"/>
                  <w:sz w:val="22"/>
                  <w:lang w:val="en-AU"/>
                </w:rPr>
                <w:t>Disconnect pin reinstalled</w:t>
              </w:r>
            </w:ins>
          </w:p>
        </w:tc>
        <w:tc>
          <w:tcPr>
            <w:tcW w:w="403" w:type="pct"/>
          </w:tcPr>
          <w:p w14:paraId="74C14BD3" w14:textId="77777777" w:rsidR="006D238A" w:rsidRPr="006D238A" w:rsidRDefault="006D238A">
            <w:pPr>
              <w:autoSpaceDE w:val="0"/>
              <w:autoSpaceDN w:val="0"/>
              <w:adjustRightInd w:val="0"/>
              <w:spacing w:afterAutospacing="0" w:line="240" w:lineRule="auto"/>
              <w:rPr>
                <w:ins w:id="968" w:author="Peter Dobson" w:date="2016-10-12T17:44:00Z"/>
                <w:rFonts w:ascii="Calibri" w:hAnsi="Calibri" w:cs="Times-Bold"/>
                <w:bCs/>
                <w:color w:val="000000"/>
                <w:sz w:val="22"/>
                <w:lang w:val="en-AU"/>
              </w:rPr>
              <w:pPrChange w:id="969" w:author="Peter Dobson" w:date="2016-10-12T17:45:00Z">
                <w:pPr>
                  <w:autoSpaceDE w:val="0"/>
                  <w:autoSpaceDN w:val="0"/>
                  <w:adjustRightInd w:val="0"/>
                  <w:spacing w:line="240" w:lineRule="auto"/>
                </w:pPr>
              </w:pPrChange>
            </w:pPr>
            <w:ins w:id="970" w:author="Peter Dobson" w:date="2016-10-12T17:44:00Z">
              <w:r w:rsidRPr="006D238A">
                <w:rPr>
                  <w:rFonts w:ascii="Calibri" w:hAnsi="Calibri" w:cs="Calibri"/>
                  <w:bCs/>
                  <w:color w:val="000000"/>
                  <w:sz w:val="22"/>
                  <w:lang w:val="en-AU"/>
                </w:rPr>
                <w:t>Yes / No</w:t>
              </w:r>
            </w:ins>
          </w:p>
        </w:tc>
        <w:tc>
          <w:tcPr>
            <w:tcW w:w="1019" w:type="pct"/>
            <w:vMerge/>
          </w:tcPr>
          <w:p w14:paraId="3686D504" w14:textId="77777777" w:rsidR="006D238A" w:rsidRPr="006D238A" w:rsidRDefault="006D238A">
            <w:pPr>
              <w:autoSpaceDE w:val="0"/>
              <w:autoSpaceDN w:val="0"/>
              <w:adjustRightInd w:val="0"/>
              <w:spacing w:afterAutospacing="0" w:line="240" w:lineRule="auto"/>
              <w:rPr>
                <w:ins w:id="971" w:author="Peter Dobson" w:date="2016-10-12T17:44:00Z"/>
                <w:rFonts w:ascii="Calibri" w:hAnsi="Calibri" w:cs="Times-Bold"/>
                <w:bCs/>
                <w:color w:val="000000"/>
                <w:sz w:val="22"/>
                <w:lang w:val="en-AU"/>
              </w:rPr>
              <w:pPrChange w:id="972" w:author="Peter Dobson" w:date="2016-10-12T17:45:00Z">
                <w:pPr>
                  <w:autoSpaceDE w:val="0"/>
                  <w:autoSpaceDN w:val="0"/>
                  <w:adjustRightInd w:val="0"/>
                  <w:spacing w:line="240" w:lineRule="auto"/>
                </w:pPr>
              </w:pPrChange>
            </w:pPr>
          </w:p>
        </w:tc>
      </w:tr>
      <w:tr w:rsidR="006D238A" w:rsidRPr="006D238A" w14:paraId="3A6DD3EF" w14:textId="77777777" w:rsidTr="007B070B">
        <w:trPr>
          <w:trHeight w:val="880"/>
          <w:ins w:id="973" w:author="Peter Dobson" w:date="2016-10-12T17:44:00Z"/>
        </w:trPr>
        <w:tc>
          <w:tcPr>
            <w:tcW w:w="246" w:type="pct"/>
            <w:vMerge w:val="restart"/>
          </w:tcPr>
          <w:p w14:paraId="30767D99" w14:textId="77777777" w:rsidR="006D238A" w:rsidRPr="006D238A" w:rsidRDefault="006D238A" w:rsidP="007B070B">
            <w:pPr>
              <w:autoSpaceDE w:val="0"/>
              <w:autoSpaceDN w:val="0"/>
              <w:adjustRightInd w:val="0"/>
              <w:spacing w:afterAutospacing="0" w:line="240" w:lineRule="auto"/>
              <w:rPr>
                <w:ins w:id="974" w:author="Peter Dobson" w:date="2016-10-12T17:44:00Z"/>
                <w:rFonts w:ascii="Calibri" w:hAnsi="Calibri" w:cs="Times-Bold"/>
                <w:b/>
                <w:bCs/>
                <w:color w:val="000000"/>
                <w:sz w:val="22"/>
                <w:lang w:val="en-AU"/>
              </w:rPr>
            </w:pPr>
            <w:ins w:id="975" w:author="Peter Dobson" w:date="2016-10-12T17:44:00Z">
              <w:r w:rsidRPr="006D238A">
                <w:rPr>
                  <w:rFonts w:ascii="Calibri" w:hAnsi="Calibri" w:cs="Times-Bold"/>
                  <w:b/>
                  <w:bCs/>
                  <w:color w:val="000000"/>
                  <w:sz w:val="22"/>
                  <w:lang w:val="en-AU"/>
                </w:rPr>
                <w:t>4</w:t>
              </w:r>
            </w:ins>
          </w:p>
        </w:tc>
        <w:tc>
          <w:tcPr>
            <w:tcW w:w="783" w:type="pct"/>
            <w:vMerge w:val="restart"/>
          </w:tcPr>
          <w:p w14:paraId="4CBD1AD7" w14:textId="77777777" w:rsidR="006D238A" w:rsidRPr="006D238A" w:rsidRDefault="006D238A" w:rsidP="007B070B">
            <w:pPr>
              <w:autoSpaceDE w:val="0"/>
              <w:autoSpaceDN w:val="0"/>
              <w:adjustRightInd w:val="0"/>
              <w:spacing w:afterAutospacing="0" w:line="240" w:lineRule="auto"/>
              <w:rPr>
                <w:ins w:id="976" w:author="Peter Dobson" w:date="2016-10-12T17:44:00Z"/>
                <w:rFonts w:ascii="Calibri" w:hAnsi="Calibri" w:cs="Calibri"/>
                <w:bCs/>
                <w:color w:val="000000"/>
                <w:sz w:val="22"/>
                <w:lang w:val="en-AU"/>
              </w:rPr>
            </w:pPr>
            <w:ins w:id="977" w:author="Peter Dobson" w:date="2016-10-12T17:44:00Z">
              <w:r w:rsidRPr="006D238A">
                <w:rPr>
                  <w:rFonts w:ascii="Calibri" w:hAnsi="Calibri" w:cs="Calibri"/>
                  <w:bCs/>
                  <w:color w:val="000000"/>
                  <w:sz w:val="22"/>
                  <w:lang w:val="en-AU"/>
                </w:rPr>
                <w:t>Check LED lantern operation.</w:t>
              </w:r>
            </w:ins>
          </w:p>
        </w:tc>
        <w:tc>
          <w:tcPr>
            <w:tcW w:w="1793" w:type="pct"/>
          </w:tcPr>
          <w:p w14:paraId="0DBB9628" w14:textId="77777777" w:rsidR="006D238A" w:rsidRPr="006D238A" w:rsidRDefault="006D238A" w:rsidP="007B070B">
            <w:pPr>
              <w:autoSpaceDE w:val="0"/>
              <w:autoSpaceDN w:val="0"/>
              <w:adjustRightInd w:val="0"/>
              <w:spacing w:afterAutospacing="0" w:line="240" w:lineRule="auto"/>
              <w:rPr>
                <w:ins w:id="978" w:author="Peter Dobson" w:date="2016-10-12T17:44:00Z"/>
                <w:rFonts w:ascii="Calibri" w:hAnsi="Calibri" w:cs="Calibri"/>
                <w:bCs/>
                <w:color w:val="000000"/>
                <w:sz w:val="22"/>
                <w:lang w:val="en-AU"/>
              </w:rPr>
            </w:pPr>
            <w:ins w:id="979" w:author="Peter Dobson" w:date="2016-10-12T17:44:00Z">
              <w:r w:rsidRPr="006D238A">
                <w:rPr>
                  <w:rFonts w:ascii="Calibri" w:hAnsi="Calibri" w:cs="Calibri"/>
                  <w:bCs/>
                  <w:color w:val="000000"/>
                  <w:sz w:val="22"/>
                  <w:lang w:val="en-AU"/>
                </w:rPr>
                <w:t>a. Cover photocell to confirm lantern comes on.</w:t>
              </w:r>
              <w:r w:rsidRPr="006D238A">
                <w:rPr>
                  <w:rFonts w:ascii="Calibri" w:hAnsi="Calibri" w:cs="Calibri"/>
                  <w:bCs/>
                  <w:color w:val="000000"/>
                  <w:sz w:val="22"/>
                  <w:lang w:val="en-AU"/>
                </w:rPr>
                <w:tab/>
              </w:r>
              <w:r w:rsidRPr="006D238A">
                <w:rPr>
                  <w:rFonts w:ascii="Calibri" w:hAnsi="Calibri" w:cs="Calibri"/>
                  <w:bCs/>
                  <w:color w:val="000000"/>
                  <w:sz w:val="22"/>
                  <w:lang w:val="en-AU"/>
                </w:rPr>
                <w:tab/>
              </w:r>
            </w:ins>
          </w:p>
        </w:tc>
        <w:tc>
          <w:tcPr>
            <w:tcW w:w="756" w:type="pct"/>
          </w:tcPr>
          <w:p w14:paraId="707C2D28" w14:textId="77777777" w:rsidR="006D238A" w:rsidRPr="006D238A" w:rsidRDefault="006D238A" w:rsidP="007B070B">
            <w:pPr>
              <w:autoSpaceDE w:val="0"/>
              <w:autoSpaceDN w:val="0"/>
              <w:adjustRightInd w:val="0"/>
              <w:spacing w:afterAutospacing="0" w:line="240" w:lineRule="auto"/>
              <w:rPr>
                <w:ins w:id="980" w:author="Peter Dobson" w:date="2016-10-12T17:44:00Z"/>
                <w:rFonts w:ascii="Calibri" w:hAnsi="Calibri" w:cs="Calibri"/>
                <w:bCs/>
                <w:color w:val="000000"/>
                <w:sz w:val="22"/>
                <w:lang w:val="en-AU"/>
              </w:rPr>
            </w:pPr>
            <w:ins w:id="981" w:author="Peter Dobson" w:date="2016-10-12T17:44:00Z">
              <w:r w:rsidRPr="006D238A">
                <w:rPr>
                  <w:rFonts w:ascii="Calibri" w:hAnsi="Calibri" w:cs="Calibri"/>
                  <w:bCs/>
                  <w:color w:val="000000"/>
                  <w:sz w:val="22"/>
                  <w:lang w:val="en-AU"/>
                </w:rPr>
                <w:t>Lantern comes on when photocell covered.</w:t>
              </w:r>
            </w:ins>
          </w:p>
        </w:tc>
        <w:tc>
          <w:tcPr>
            <w:tcW w:w="403" w:type="pct"/>
          </w:tcPr>
          <w:p w14:paraId="66DD5350" w14:textId="77777777" w:rsidR="006D238A" w:rsidRPr="006D238A" w:rsidRDefault="006D238A" w:rsidP="007B070B">
            <w:pPr>
              <w:autoSpaceDE w:val="0"/>
              <w:autoSpaceDN w:val="0"/>
              <w:adjustRightInd w:val="0"/>
              <w:spacing w:afterAutospacing="0" w:line="240" w:lineRule="auto"/>
              <w:rPr>
                <w:ins w:id="982" w:author="Peter Dobson" w:date="2016-10-12T17:44:00Z"/>
                <w:rFonts w:ascii="Calibri" w:hAnsi="Calibri" w:cs="Calibri"/>
                <w:bCs/>
                <w:color w:val="000000"/>
                <w:sz w:val="22"/>
                <w:lang w:val="en-AU"/>
              </w:rPr>
            </w:pPr>
            <w:ins w:id="983" w:author="Peter Dobson" w:date="2016-10-12T17:44:00Z">
              <w:r w:rsidRPr="006D238A">
                <w:rPr>
                  <w:rFonts w:ascii="Calibri" w:hAnsi="Calibri" w:cs="Calibri"/>
                  <w:bCs/>
                  <w:color w:val="000000"/>
                  <w:sz w:val="22"/>
                  <w:lang w:val="en-AU"/>
                </w:rPr>
                <w:t>Yes / No</w:t>
              </w:r>
            </w:ins>
          </w:p>
        </w:tc>
        <w:tc>
          <w:tcPr>
            <w:tcW w:w="1019" w:type="pct"/>
          </w:tcPr>
          <w:p w14:paraId="53D20099" w14:textId="77777777" w:rsidR="006D238A" w:rsidRPr="006D238A" w:rsidRDefault="006D238A" w:rsidP="007B070B">
            <w:pPr>
              <w:autoSpaceDE w:val="0"/>
              <w:autoSpaceDN w:val="0"/>
              <w:adjustRightInd w:val="0"/>
              <w:spacing w:afterAutospacing="0" w:line="240" w:lineRule="auto"/>
              <w:rPr>
                <w:ins w:id="984" w:author="Peter Dobson" w:date="2016-10-12T17:44:00Z"/>
                <w:rFonts w:ascii="Calibri" w:hAnsi="Calibri" w:cs="Times-Bold"/>
                <w:bCs/>
                <w:color w:val="000000"/>
                <w:sz w:val="22"/>
                <w:lang w:val="en-AU"/>
              </w:rPr>
            </w:pPr>
          </w:p>
        </w:tc>
      </w:tr>
      <w:tr w:rsidR="006D238A" w:rsidRPr="006D238A" w14:paraId="7EB5AB6C" w14:textId="77777777" w:rsidTr="007B070B">
        <w:trPr>
          <w:trHeight w:val="449"/>
          <w:ins w:id="985" w:author="Peter Dobson" w:date="2016-10-12T17:44:00Z"/>
        </w:trPr>
        <w:tc>
          <w:tcPr>
            <w:tcW w:w="246" w:type="pct"/>
            <w:vMerge/>
          </w:tcPr>
          <w:p w14:paraId="22685650" w14:textId="77777777" w:rsidR="006D238A" w:rsidRPr="006D238A" w:rsidRDefault="006D238A">
            <w:pPr>
              <w:autoSpaceDE w:val="0"/>
              <w:autoSpaceDN w:val="0"/>
              <w:adjustRightInd w:val="0"/>
              <w:spacing w:afterAutospacing="0" w:line="240" w:lineRule="auto"/>
              <w:rPr>
                <w:ins w:id="986" w:author="Peter Dobson" w:date="2016-10-12T17:44:00Z"/>
                <w:rFonts w:ascii="Calibri" w:hAnsi="Calibri" w:cs="Times-Bold"/>
                <w:b/>
                <w:bCs/>
                <w:color w:val="000000"/>
                <w:sz w:val="22"/>
                <w:lang w:val="en-AU"/>
              </w:rPr>
              <w:pPrChange w:id="987" w:author="Peter Dobson" w:date="2016-10-12T17:45:00Z">
                <w:pPr>
                  <w:autoSpaceDE w:val="0"/>
                  <w:autoSpaceDN w:val="0"/>
                  <w:adjustRightInd w:val="0"/>
                  <w:spacing w:line="240" w:lineRule="auto"/>
                </w:pPr>
              </w:pPrChange>
            </w:pPr>
          </w:p>
        </w:tc>
        <w:tc>
          <w:tcPr>
            <w:tcW w:w="783" w:type="pct"/>
            <w:vMerge/>
          </w:tcPr>
          <w:p w14:paraId="17C3F06A" w14:textId="77777777" w:rsidR="006D238A" w:rsidRPr="006D238A" w:rsidRDefault="006D238A">
            <w:pPr>
              <w:autoSpaceDE w:val="0"/>
              <w:autoSpaceDN w:val="0"/>
              <w:adjustRightInd w:val="0"/>
              <w:spacing w:afterAutospacing="0" w:line="240" w:lineRule="auto"/>
              <w:rPr>
                <w:ins w:id="988" w:author="Peter Dobson" w:date="2016-10-12T17:44:00Z"/>
                <w:rFonts w:ascii="Calibri" w:hAnsi="Calibri" w:cs="Calibri"/>
                <w:bCs/>
                <w:color w:val="000000"/>
                <w:sz w:val="22"/>
                <w:lang w:val="en-AU"/>
              </w:rPr>
              <w:pPrChange w:id="989" w:author="Peter Dobson" w:date="2016-10-12T17:45:00Z">
                <w:pPr>
                  <w:autoSpaceDE w:val="0"/>
                  <w:autoSpaceDN w:val="0"/>
                  <w:adjustRightInd w:val="0"/>
                  <w:spacing w:line="240" w:lineRule="auto"/>
                </w:pPr>
              </w:pPrChange>
            </w:pPr>
          </w:p>
        </w:tc>
        <w:tc>
          <w:tcPr>
            <w:tcW w:w="1793" w:type="pct"/>
          </w:tcPr>
          <w:p w14:paraId="52EAD292" w14:textId="77777777" w:rsidR="006D238A" w:rsidRPr="006D238A" w:rsidRDefault="006D238A">
            <w:pPr>
              <w:autoSpaceDE w:val="0"/>
              <w:autoSpaceDN w:val="0"/>
              <w:adjustRightInd w:val="0"/>
              <w:spacing w:afterAutospacing="0" w:line="240" w:lineRule="auto"/>
              <w:rPr>
                <w:ins w:id="990" w:author="Peter Dobson" w:date="2016-10-12T17:44:00Z"/>
                <w:rFonts w:ascii="Calibri" w:hAnsi="Calibri" w:cs="Calibri"/>
                <w:bCs/>
                <w:color w:val="000000"/>
                <w:sz w:val="22"/>
                <w:lang w:val="en-AU"/>
              </w:rPr>
              <w:pPrChange w:id="991" w:author="Peter Dobson" w:date="2016-10-12T17:45:00Z">
                <w:pPr>
                  <w:autoSpaceDE w:val="0"/>
                  <w:autoSpaceDN w:val="0"/>
                  <w:adjustRightInd w:val="0"/>
                  <w:spacing w:line="240" w:lineRule="auto"/>
                </w:pPr>
              </w:pPrChange>
            </w:pPr>
            <w:ins w:id="992" w:author="Peter Dobson" w:date="2016-10-12T17:44:00Z">
              <w:r w:rsidRPr="006D238A">
                <w:rPr>
                  <w:rFonts w:ascii="Calibri" w:hAnsi="Calibri" w:cs="Calibri"/>
                  <w:bCs/>
                  <w:color w:val="000000"/>
                  <w:sz w:val="22"/>
                  <w:lang w:val="en-AU"/>
                </w:rPr>
                <w:t>b. Check character setting is correct as per Draft ANS</w:t>
              </w:r>
            </w:ins>
          </w:p>
        </w:tc>
        <w:tc>
          <w:tcPr>
            <w:tcW w:w="756" w:type="pct"/>
          </w:tcPr>
          <w:p w14:paraId="159D107F" w14:textId="77777777" w:rsidR="006D238A" w:rsidRPr="006D238A" w:rsidRDefault="006D238A">
            <w:pPr>
              <w:autoSpaceDE w:val="0"/>
              <w:autoSpaceDN w:val="0"/>
              <w:adjustRightInd w:val="0"/>
              <w:spacing w:afterAutospacing="0" w:line="240" w:lineRule="auto"/>
              <w:rPr>
                <w:ins w:id="993" w:author="Peter Dobson" w:date="2016-10-12T17:44:00Z"/>
                <w:rFonts w:ascii="Calibri" w:hAnsi="Calibri" w:cs="Calibri"/>
                <w:bCs/>
                <w:color w:val="000000"/>
                <w:sz w:val="22"/>
                <w:lang w:val="en-AU"/>
              </w:rPr>
              <w:pPrChange w:id="994" w:author="Peter Dobson" w:date="2016-10-12T17:45:00Z">
                <w:pPr>
                  <w:autoSpaceDE w:val="0"/>
                  <w:autoSpaceDN w:val="0"/>
                  <w:adjustRightInd w:val="0"/>
                  <w:spacing w:line="240" w:lineRule="auto"/>
                </w:pPr>
              </w:pPrChange>
            </w:pPr>
            <w:ins w:id="995" w:author="Peter Dobson" w:date="2016-10-12T17:44:00Z">
              <w:r w:rsidRPr="006D238A">
                <w:rPr>
                  <w:rFonts w:ascii="Calibri" w:hAnsi="Calibri" w:cs="Calibri"/>
                  <w:bCs/>
                  <w:color w:val="000000"/>
                  <w:sz w:val="22"/>
                  <w:lang w:val="en-AU"/>
                </w:rPr>
                <w:t>Character setting confirmed as per Draft ANS</w:t>
              </w:r>
            </w:ins>
          </w:p>
        </w:tc>
        <w:tc>
          <w:tcPr>
            <w:tcW w:w="403" w:type="pct"/>
          </w:tcPr>
          <w:p w14:paraId="458E895D" w14:textId="77777777" w:rsidR="006D238A" w:rsidRPr="006D238A" w:rsidRDefault="006D238A">
            <w:pPr>
              <w:autoSpaceDE w:val="0"/>
              <w:autoSpaceDN w:val="0"/>
              <w:adjustRightInd w:val="0"/>
              <w:spacing w:afterAutospacing="0" w:line="240" w:lineRule="auto"/>
              <w:rPr>
                <w:ins w:id="996" w:author="Peter Dobson" w:date="2016-10-12T17:44:00Z"/>
                <w:rFonts w:ascii="Calibri" w:hAnsi="Calibri" w:cs="Calibri"/>
                <w:bCs/>
                <w:color w:val="000000"/>
                <w:sz w:val="22"/>
                <w:lang w:val="en-AU"/>
              </w:rPr>
              <w:pPrChange w:id="997" w:author="Peter Dobson" w:date="2016-10-12T17:45:00Z">
                <w:pPr>
                  <w:autoSpaceDE w:val="0"/>
                  <w:autoSpaceDN w:val="0"/>
                  <w:adjustRightInd w:val="0"/>
                  <w:spacing w:line="240" w:lineRule="auto"/>
                </w:pPr>
              </w:pPrChange>
            </w:pPr>
            <w:ins w:id="998" w:author="Peter Dobson" w:date="2016-10-12T17:44:00Z">
              <w:r w:rsidRPr="006D238A">
                <w:rPr>
                  <w:rFonts w:ascii="Calibri" w:hAnsi="Calibri" w:cs="Calibri"/>
                  <w:bCs/>
                  <w:color w:val="000000"/>
                  <w:sz w:val="22"/>
                  <w:lang w:val="en-AU"/>
                </w:rPr>
                <w:t>Yes / No</w:t>
              </w:r>
            </w:ins>
          </w:p>
        </w:tc>
        <w:tc>
          <w:tcPr>
            <w:tcW w:w="1019" w:type="pct"/>
          </w:tcPr>
          <w:p w14:paraId="08389B97" w14:textId="77777777" w:rsidR="006D238A" w:rsidRPr="006D238A" w:rsidRDefault="006D238A">
            <w:pPr>
              <w:autoSpaceDE w:val="0"/>
              <w:autoSpaceDN w:val="0"/>
              <w:adjustRightInd w:val="0"/>
              <w:spacing w:afterAutospacing="0" w:line="240" w:lineRule="auto"/>
              <w:rPr>
                <w:ins w:id="999" w:author="Peter Dobson" w:date="2016-10-12T17:44:00Z"/>
                <w:rFonts w:ascii="Calibri" w:hAnsi="Calibri" w:cs="Times-Bold"/>
                <w:bCs/>
                <w:color w:val="000000"/>
                <w:sz w:val="22"/>
                <w:lang w:val="en-AU"/>
              </w:rPr>
              <w:pPrChange w:id="1000" w:author="Peter Dobson" w:date="2016-10-12T17:45:00Z">
                <w:pPr>
                  <w:autoSpaceDE w:val="0"/>
                  <w:autoSpaceDN w:val="0"/>
                  <w:adjustRightInd w:val="0"/>
                  <w:spacing w:line="240" w:lineRule="auto"/>
                </w:pPr>
              </w:pPrChange>
            </w:pPr>
          </w:p>
        </w:tc>
      </w:tr>
      <w:tr w:rsidR="006D238A" w:rsidRPr="006D238A" w14:paraId="1ED6B02F" w14:textId="77777777" w:rsidTr="007B070B">
        <w:trPr>
          <w:trHeight w:val="448"/>
          <w:ins w:id="1001" w:author="Peter Dobson" w:date="2016-10-12T17:44:00Z"/>
        </w:trPr>
        <w:tc>
          <w:tcPr>
            <w:tcW w:w="246" w:type="pct"/>
            <w:vMerge/>
          </w:tcPr>
          <w:p w14:paraId="1A7E3796" w14:textId="77777777" w:rsidR="006D238A" w:rsidRPr="006D238A" w:rsidRDefault="006D238A">
            <w:pPr>
              <w:autoSpaceDE w:val="0"/>
              <w:autoSpaceDN w:val="0"/>
              <w:adjustRightInd w:val="0"/>
              <w:spacing w:afterAutospacing="0" w:line="240" w:lineRule="auto"/>
              <w:rPr>
                <w:ins w:id="1002" w:author="Peter Dobson" w:date="2016-10-12T17:44:00Z"/>
                <w:rFonts w:ascii="Calibri" w:hAnsi="Calibri" w:cs="Times-Bold"/>
                <w:b/>
                <w:bCs/>
                <w:color w:val="000000"/>
                <w:sz w:val="22"/>
                <w:lang w:val="en-AU"/>
              </w:rPr>
              <w:pPrChange w:id="1003" w:author="Peter Dobson" w:date="2016-10-12T17:45:00Z">
                <w:pPr>
                  <w:autoSpaceDE w:val="0"/>
                  <w:autoSpaceDN w:val="0"/>
                  <w:adjustRightInd w:val="0"/>
                  <w:spacing w:line="240" w:lineRule="auto"/>
                </w:pPr>
              </w:pPrChange>
            </w:pPr>
          </w:p>
        </w:tc>
        <w:tc>
          <w:tcPr>
            <w:tcW w:w="783" w:type="pct"/>
            <w:vMerge/>
          </w:tcPr>
          <w:p w14:paraId="772737F3" w14:textId="77777777" w:rsidR="006D238A" w:rsidRPr="006D238A" w:rsidRDefault="006D238A">
            <w:pPr>
              <w:autoSpaceDE w:val="0"/>
              <w:autoSpaceDN w:val="0"/>
              <w:adjustRightInd w:val="0"/>
              <w:spacing w:afterAutospacing="0" w:line="240" w:lineRule="auto"/>
              <w:rPr>
                <w:ins w:id="1004" w:author="Peter Dobson" w:date="2016-10-12T17:44:00Z"/>
                <w:rFonts w:ascii="Calibri" w:hAnsi="Calibri" w:cs="Calibri"/>
                <w:bCs/>
                <w:color w:val="000000"/>
                <w:sz w:val="22"/>
                <w:lang w:val="en-AU"/>
              </w:rPr>
              <w:pPrChange w:id="1005" w:author="Peter Dobson" w:date="2016-10-12T17:45:00Z">
                <w:pPr>
                  <w:autoSpaceDE w:val="0"/>
                  <w:autoSpaceDN w:val="0"/>
                  <w:adjustRightInd w:val="0"/>
                  <w:spacing w:line="240" w:lineRule="auto"/>
                </w:pPr>
              </w:pPrChange>
            </w:pPr>
          </w:p>
        </w:tc>
        <w:tc>
          <w:tcPr>
            <w:tcW w:w="1793" w:type="pct"/>
          </w:tcPr>
          <w:p w14:paraId="369A69E7" w14:textId="77777777" w:rsidR="006D238A" w:rsidRPr="006D238A" w:rsidRDefault="006D238A">
            <w:pPr>
              <w:autoSpaceDE w:val="0"/>
              <w:autoSpaceDN w:val="0"/>
              <w:adjustRightInd w:val="0"/>
              <w:spacing w:afterAutospacing="0" w:line="240" w:lineRule="auto"/>
              <w:rPr>
                <w:ins w:id="1006" w:author="Peter Dobson" w:date="2016-10-12T17:44:00Z"/>
                <w:rFonts w:ascii="Calibri" w:hAnsi="Calibri" w:cs="Calibri"/>
                <w:bCs/>
                <w:color w:val="000000"/>
                <w:sz w:val="22"/>
                <w:lang w:val="en-AU"/>
              </w:rPr>
              <w:pPrChange w:id="1007" w:author="Peter Dobson" w:date="2016-10-12T17:45:00Z">
                <w:pPr>
                  <w:autoSpaceDE w:val="0"/>
                  <w:autoSpaceDN w:val="0"/>
                  <w:adjustRightInd w:val="0"/>
                  <w:spacing w:line="240" w:lineRule="auto"/>
                </w:pPr>
              </w:pPrChange>
            </w:pPr>
            <w:ins w:id="1008" w:author="Peter Dobson" w:date="2016-10-12T17:44:00Z">
              <w:r w:rsidRPr="006D238A">
                <w:rPr>
                  <w:rFonts w:ascii="Calibri" w:hAnsi="Calibri" w:cs="Calibri"/>
                  <w:bCs/>
                  <w:color w:val="000000"/>
                  <w:sz w:val="22"/>
                  <w:lang w:val="en-AU"/>
                </w:rPr>
                <w:t>c. Compare character setting on the Draft ANS to the current ANS.</w:t>
              </w:r>
            </w:ins>
          </w:p>
        </w:tc>
        <w:tc>
          <w:tcPr>
            <w:tcW w:w="756" w:type="pct"/>
          </w:tcPr>
          <w:p w14:paraId="5CDD89E0" w14:textId="77777777" w:rsidR="006D238A" w:rsidRPr="006D238A" w:rsidRDefault="006D238A">
            <w:pPr>
              <w:autoSpaceDE w:val="0"/>
              <w:autoSpaceDN w:val="0"/>
              <w:adjustRightInd w:val="0"/>
              <w:spacing w:afterAutospacing="0" w:line="240" w:lineRule="auto"/>
              <w:rPr>
                <w:ins w:id="1009" w:author="Peter Dobson" w:date="2016-10-12T17:44:00Z"/>
                <w:rFonts w:ascii="Calibri" w:hAnsi="Calibri" w:cs="Calibri"/>
                <w:bCs/>
                <w:color w:val="000000"/>
                <w:sz w:val="22"/>
                <w:lang w:val="en-AU"/>
              </w:rPr>
              <w:pPrChange w:id="1010" w:author="Peter Dobson" w:date="2016-10-12T17:45:00Z">
                <w:pPr>
                  <w:autoSpaceDE w:val="0"/>
                  <w:autoSpaceDN w:val="0"/>
                  <w:adjustRightInd w:val="0"/>
                  <w:spacing w:line="240" w:lineRule="auto"/>
                </w:pPr>
              </w:pPrChange>
            </w:pPr>
            <w:ins w:id="1011" w:author="Peter Dobson" w:date="2016-10-12T17:44:00Z">
              <w:r w:rsidRPr="006D238A">
                <w:rPr>
                  <w:rFonts w:ascii="Calibri" w:hAnsi="Calibri" w:cs="Calibri"/>
                  <w:bCs/>
                  <w:color w:val="000000"/>
                  <w:sz w:val="22"/>
                  <w:lang w:val="en-AU"/>
                </w:rPr>
                <w:t>Both settings are the same</w:t>
              </w:r>
            </w:ins>
          </w:p>
        </w:tc>
        <w:tc>
          <w:tcPr>
            <w:tcW w:w="403" w:type="pct"/>
          </w:tcPr>
          <w:p w14:paraId="39FF30BD" w14:textId="77777777" w:rsidR="006D238A" w:rsidRPr="006D238A" w:rsidRDefault="006D238A" w:rsidP="007B070B">
            <w:pPr>
              <w:autoSpaceDE w:val="0"/>
              <w:autoSpaceDN w:val="0"/>
              <w:adjustRightInd w:val="0"/>
              <w:spacing w:afterAutospacing="0" w:line="240" w:lineRule="auto"/>
              <w:rPr>
                <w:ins w:id="1012" w:author="Peter Dobson" w:date="2016-10-12T17:44:00Z"/>
                <w:rFonts w:ascii="Calibri" w:hAnsi="Calibri" w:cs="Calibri"/>
                <w:bCs/>
                <w:color w:val="000000"/>
                <w:sz w:val="22"/>
                <w:lang w:val="en-AU"/>
              </w:rPr>
            </w:pPr>
            <w:ins w:id="1013" w:author="Peter Dobson" w:date="2016-10-12T17:44:00Z">
              <w:r w:rsidRPr="006D238A">
                <w:rPr>
                  <w:rFonts w:ascii="Calibri" w:hAnsi="Calibri" w:cs="Calibri"/>
                  <w:bCs/>
                  <w:color w:val="000000"/>
                  <w:sz w:val="22"/>
                  <w:lang w:val="en-AU"/>
                </w:rPr>
                <w:t>Yes/No</w:t>
              </w:r>
            </w:ins>
          </w:p>
        </w:tc>
        <w:tc>
          <w:tcPr>
            <w:tcW w:w="1019" w:type="pct"/>
          </w:tcPr>
          <w:p w14:paraId="0DFD9EC0" w14:textId="77777777" w:rsidR="006D238A" w:rsidRPr="006D238A" w:rsidRDefault="006D238A" w:rsidP="007B070B">
            <w:pPr>
              <w:autoSpaceDE w:val="0"/>
              <w:autoSpaceDN w:val="0"/>
              <w:adjustRightInd w:val="0"/>
              <w:spacing w:afterAutospacing="0" w:line="240" w:lineRule="auto"/>
              <w:rPr>
                <w:ins w:id="1014" w:author="Peter Dobson" w:date="2016-10-12T17:44:00Z"/>
                <w:rFonts w:ascii="Calibri" w:hAnsi="Calibri" w:cs="Calibri"/>
                <w:bCs/>
                <w:color w:val="000000"/>
                <w:sz w:val="22"/>
                <w:lang w:val="en-AU"/>
              </w:rPr>
            </w:pPr>
            <w:ins w:id="1015" w:author="Peter Dobson" w:date="2016-10-12T17:44:00Z">
              <w:r w:rsidRPr="006D238A">
                <w:rPr>
                  <w:rFonts w:ascii="Calibri" w:hAnsi="Calibri" w:cs="Calibri"/>
                  <w:bCs/>
                  <w:color w:val="000000"/>
                  <w:sz w:val="22"/>
                  <w:lang w:val="en-AU"/>
                </w:rPr>
                <w:t>YES – no further action required</w:t>
              </w:r>
            </w:ins>
          </w:p>
          <w:p w14:paraId="55BFE84B" w14:textId="77777777" w:rsidR="006D238A" w:rsidRPr="006D238A" w:rsidRDefault="006D238A" w:rsidP="007B070B">
            <w:pPr>
              <w:autoSpaceDE w:val="0"/>
              <w:autoSpaceDN w:val="0"/>
              <w:adjustRightInd w:val="0"/>
              <w:spacing w:afterAutospacing="0" w:line="240" w:lineRule="auto"/>
              <w:rPr>
                <w:ins w:id="1016" w:author="Peter Dobson" w:date="2016-10-12T17:44:00Z"/>
                <w:rFonts w:ascii="Calibri" w:hAnsi="Calibri" w:cs="Calibri"/>
                <w:bCs/>
                <w:color w:val="000000"/>
                <w:sz w:val="22"/>
                <w:lang w:val="en-AU"/>
              </w:rPr>
            </w:pPr>
            <w:ins w:id="1017" w:author="Peter Dobson" w:date="2016-10-12T17:44:00Z">
              <w:r w:rsidRPr="006D238A">
                <w:rPr>
                  <w:rFonts w:ascii="Calibri" w:hAnsi="Calibri" w:cs="Calibri"/>
                  <w:bCs/>
                  <w:color w:val="000000"/>
                  <w:sz w:val="22"/>
                  <w:lang w:val="en-AU"/>
                </w:rPr>
                <w:t>NO – contact and advise differences to the</w:t>
              </w:r>
            </w:ins>
          </w:p>
          <w:p w14:paraId="3E3F5618" w14:textId="77777777" w:rsidR="006D238A" w:rsidRPr="006D238A" w:rsidRDefault="006D238A" w:rsidP="007B070B">
            <w:pPr>
              <w:autoSpaceDE w:val="0"/>
              <w:autoSpaceDN w:val="0"/>
              <w:adjustRightInd w:val="0"/>
              <w:spacing w:afterAutospacing="0" w:line="240" w:lineRule="auto"/>
              <w:rPr>
                <w:ins w:id="1018" w:author="Peter Dobson" w:date="2016-10-12T17:44:00Z"/>
                <w:rFonts w:ascii="Calibri" w:hAnsi="Calibri" w:cs="Times-Bold"/>
                <w:bCs/>
                <w:color w:val="000000"/>
                <w:sz w:val="22"/>
                <w:lang w:val="en-AU"/>
              </w:rPr>
            </w:pPr>
            <w:ins w:id="1019" w:author="Peter Dobson" w:date="2016-10-12T17:44:00Z">
              <w:r w:rsidRPr="006D238A">
                <w:rPr>
                  <w:rFonts w:ascii="Calibri" w:hAnsi="Calibri" w:cs="Calibri"/>
                  <w:bCs/>
                  <w:color w:val="000000"/>
                  <w:sz w:val="22"/>
                  <w:lang w:val="en-AU"/>
                </w:rPr>
                <w:t>RCC 1800 641 792 Advise Hydrographer reference if available</w:t>
              </w:r>
            </w:ins>
          </w:p>
        </w:tc>
      </w:tr>
      <w:tr w:rsidR="006D238A" w:rsidRPr="006D238A" w14:paraId="5C86B9CC" w14:textId="77777777" w:rsidTr="007B070B">
        <w:trPr>
          <w:trHeight w:val="272"/>
          <w:ins w:id="1020" w:author="Peter Dobson" w:date="2016-10-12T17:44:00Z"/>
        </w:trPr>
        <w:tc>
          <w:tcPr>
            <w:tcW w:w="246" w:type="pct"/>
            <w:vMerge w:val="restart"/>
          </w:tcPr>
          <w:p w14:paraId="2D31D045" w14:textId="77777777" w:rsidR="006D238A" w:rsidRPr="006D238A" w:rsidRDefault="006D238A" w:rsidP="007B070B">
            <w:pPr>
              <w:autoSpaceDE w:val="0"/>
              <w:autoSpaceDN w:val="0"/>
              <w:adjustRightInd w:val="0"/>
              <w:spacing w:afterAutospacing="0" w:line="240" w:lineRule="auto"/>
              <w:rPr>
                <w:ins w:id="1021" w:author="Peter Dobson" w:date="2016-10-12T17:44:00Z"/>
                <w:rFonts w:ascii="Calibri" w:hAnsi="Calibri" w:cs="Times-Bold"/>
                <w:b/>
                <w:bCs/>
                <w:color w:val="000000"/>
                <w:sz w:val="22"/>
                <w:lang w:val="en-AU"/>
              </w:rPr>
            </w:pPr>
            <w:ins w:id="1022" w:author="Peter Dobson" w:date="2016-10-12T17:44:00Z">
              <w:r w:rsidRPr="006D238A">
                <w:rPr>
                  <w:rFonts w:ascii="Calibri" w:hAnsi="Calibri" w:cs="Times-Bold"/>
                  <w:b/>
                  <w:bCs/>
                  <w:color w:val="000000"/>
                  <w:sz w:val="22"/>
                  <w:lang w:val="en-AU"/>
                </w:rPr>
                <w:t>5</w:t>
              </w:r>
            </w:ins>
          </w:p>
        </w:tc>
        <w:tc>
          <w:tcPr>
            <w:tcW w:w="783" w:type="pct"/>
            <w:vMerge w:val="restart"/>
          </w:tcPr>
          <w:p w14:paraId="6B0FAEB2" w14:textId="77777777" w:rsidR="006D238A" w:rsidRPr="006D238A" w:rsidRDefault="006D238A" w:rsidP="007B070B">
            <w:pPr>
              <w:spacing w:afterAutospacing="0" w:line="240" w:lineRule="auto"/>
              <w:rPr>
                <w:ins w:id="1023" w:author="Peter Dobson" w:date="2016-10-12T17:44:00Z"/>
                <w:rFonts w:ascii="Calibri" w:hAnsi="Calibri"/>
                <w:sz w:val="22"/>
                <w:lang w:val="en-AU"/>
              </w:rPr>
            </w:pPr>
            <w:ins w:id="1024" w:author="Peter Dobson" w:date="2016-10-12T17:44:00Z">
              <w:r w:rsidRPr="006D238A">
                <w:rPr>
                  <w:rFonts w:ascii="Calibri" w:hAnsi="Calibri"/>
                  <w:sz w:val="22"/>
                  <w:lang w:val="en-AU"/>
                </w:rPr>
                <w:t xml:space="preserve">Commissioning Complete </w:t>
              </w:r>
            </w:ins>
          </w:p>
        </w:tc>
        <w:tc>
          <w:tcPr>
            <w:tcW w:w="1793" w:type="pct"/>
          </w:tcPr>
          <w:p w14:paraId="53ADD561" w14:textId="77777777" w:rsidR="006D238A" w:rsidRPr="006D238A" w:rsidRDefault="006D238A" w:rsidP="007B070B">
            <w:pPr>
              <w:spacing w:afterAutospacing="0" w:line="240" w:lineRule="auto"/>
              <w:rPr>
                <w:ins w:id="1025" w:author="Peter Dobson" w:date="2016-10-12T17:44:00Z"/>
                <w:rFonts w:ascii="Calibri" w:hAnsi="Calibri" w:cs="Arial"/>
                <w:sz w:val="22"/>
                <w:lang w:val="en-AU"/>
              </w:rPr>
            </w:pPr>
            <w:ins w:id="1026" w:author="Peter Dobson" w:date="2016-10-12T17:44:00Z">
              <w:r w:rsidRPr="006D238A">
                <w:rPr>
                  <w:rFonts w:ascii="Calibri" w:hAnsi="Calibri" w:cs="Arial"/>
                  <w:sz w:val="22"/>
                  <w:lang w:val="en-AU"/>
                </w:rPr>
                <w:t>a. Site clear of tools and spare parts. No rubbish left behind.</w:t>
              </w:r>
            </w:ins>
          </w:p>
        </w:tc>
        <w:tc>
          <w:tcPr>
            <w:tcW w:w="756" w:type="pct"/>
          </w:tcPr>
          <w:p w14:paraId="4EDFC7AC" w14:textId="77777777" w:rsidR="006D238A" w:rsidRPr="006D238A" w:rsidRDefault="006D238A" w:rsidP="007B070B">
            <w:pPr>
              <w:spacing w:afterAutospacing="0" w:line="240" w:lineRule="auto"/>
              <w:rPr>
                <w:ins w:id="1027" w:author="Peter Dobson" w:date="2016-10-12T17:44:00Z"/>
                <w:rFonts w:ascii="Calibri" w:hAnsi="Calibri" w:cs="Arial"/>
                <w:sz w:val="22"/>
                <w:lang w:val="en-AU"/>
              </w:rPr>
            </w:pPr>
            <w:ins w:id="1028" w:author="Peter Dobson" w:date="2016-10-12T17:44:00Z">
              <w:r w:rsidRPr="006D238A">
                <w:rPr>
                  <w:rFonts w:ascii="Calibri" w:hAnsi="Calibri" w:cs="Arial"/>
                  <w:sz w:val="22"/>
                  <w:lang w:val="en-AU"/>
                </w:rPr>
                <w:t>Site clean and clear of hazards</w:t>
              </w:r>
            </w:ins>
          </w:p>
        </w:tc>
        <w:tc>
          <w:tcPr>
            <w:tcW w:w="403" w:type="pct"/>
          </w:tcPr>
          <w:p w14:paraId="79FBFEBA" w14:textId="77777777" w:rsidR="006D238A" w:rsidRPr="006D238A" w:rsidRDefault="006D238A" w:rsidP="007B070B">
            <w:pPr>
              <w:autoSpaceDE w:val="0"/>
              <w:autoSpaceDN w:val="0"/>
              <w:adjustRightInd w:val="0"/>
              <w:spacing w:afterAutospacing="0" w:line="240" w:lineRule="auto"/>
              <w:rPr>
                <w:ins w:id="1029" w:author="Peter Dobson" w:date="2016-10-12T17:44:00Z"/>
                <w:rFonts w:ascii="Calibri" w:hAnsi="Calibri" w:cs="Times-Bold"/>
                <w:bCs/>
                <w:color w:val="000000"/>
                <w:sz w:val="22"/>
                <w:lang w:val="en-AU"/>
              </w:rPr>
            </w:pPr>
            <w:ins w:id="1030" w:author="Peter Dobson" w:date="2016-10-12T17:44:00Z">
              <w:r w:rsidRPr="006D238A">
                <w:rPr>
                  <w:rFonts w:ascii="Calibri" w:hAnsi="Calibri" w:cs="Calibri"/>
                  <w:bCs/>
                  <w:color w:val="000000"/>
                  <w:sz w:val="22"/>
                  <w:lang w:val="en-AU"/>
                </w:rPr>
                <w:t>Yes / No</w:t>
              </w:r>
            </w:ins>
          </w:p>
        </w:tc>
        <w:tc>
          <w:tcPr>
            <w:tcW w:w="1019" w:type="pct"/>
          </w:tcPr>
          <w:p w14:paraId="53681F54" w14:textId="77777777" w:rsidR="006D238A" w:rsidRPr="006D238A" w:rsidRDefault="006D238A" w:rsidP="007B070B">
            <w:pPr>
              <w:autoSpaceDE w:val="0"/>
              <w:autoSpaceDN w:val="0"/>
              <w:adjustRightInd w:val="0"/>
              <w:spacing w:afterAutospacing="0" w:line="240" w:lineRule="auto"/>
              <w:rPr>
                <w:ins w:id="1031" w:author="Peter Dobson" w:date="2016-10-12T17:44:00Z"/>
                <w:rFonts w:ascii="Calibri" w:hAnsi="Calibri" w:cs="Times-Bold"/>
                <w:bCs/>
                <w:color w:val="000000"/>
                <w:sz w:val="22"/>
                <w:lang w:val="en-AU"/>
              </w:rPr>
            </w:pPr>
          </w:p>
        </w:tc>
      </w:tr>
      <w:tr w:rsidR="006D238A" w:rsidRPr="006D238A" w14:paraId="7A1A1041" w14:textId="77777777" w:rsidTr="007B070B">
        <w:trPr>
          <w:trHeight w:val="271"/>
          <w:ins w:id="1032" w:author="Peter Dobson" w:date="2016-10-12T17:44:00Z"/>
        </w:trPr>
        <w:tc>
          <w:tcPr>
            <w:tcW w:w="246" w:type="pct"/>
            <w:vMerge/>
          </w:tcPr>
          <w:p w14:paraId="3792B09C" w14:textId="77777777" w:rsidR="006D238A" w:rsidRPr="006D238A" w:rsidRDefault="006D238A">
            <w:pPr>
              <w:autoSpaceDE w:val="0"/>
              <w:autoSpaceDN w:val="0"/>
              <w:adjustRightInd w:val="0"/>
              <w:spacing w:afterAutospacing="0" w:line="240" w:lineRule="auto"/>
              <w:rPr>
                <w:ins w:id="1033" w:author="Peter Dobson" w:date="2016-10-12T17:44:00Z"/>
                <w:rFonts w:ascii="Calibri" w:hAnsi="Calibri" w:cs="Times-Bold"/>
                <w:b/>
                <w:bCs/>
                <w:color w:val="000000"/>
                <w:sz w:val="22"/>
                <w:lang w:val="en-AU"/>
              </w:rPr>
              <w:pPrChange w:id="1034" w:author="Peter Dobson" w:date="2016-10-12T17:45:00Z">
                <w:pPr>
                  <w:autoSpaceDE w:val="0"/>
                  <w:autoSpaceDN w:val="0"/>
                  <w:adjustRightInd w:val="0"/>
                  <w:spacing w:line="240" w:lineRule="auto"/>
                </w:pPr>
              </w:pPrChange>
            </w:pPr>
          </w:p>
        </w:tc>
        <w:tc>
          <w:tcPr>
            <w:tcW w:w="783" w:type="pct"/>
            <w:vMerge/>
          </w:tcPr>
          <w:p w14:paraId="118E20EC" w14:textId="77777777" w:rsidR="006D238A" w:rsidRPr="006D238A" w:rsidRDefault="006D238A">
            <w:pPr>
              <w:spacing w:afterAutospacing="0" w:line="240" w:lineRule="auto"/>
              <w:rPr>
                <w:ins w:id="1035" w:author="Peter Dobson" w:date="2016-10-12T17:44:00Z"/>
                <w:rFonts w:ascii="Calibri" w:hAnsi="Calibri"/>
                <w:sz w:val="22"/>
                <w:lang w:val="en-AU"/>
              </w:rPr>
              <w:pPrChange w:id="1036" w:author="Peter Dobson" w:date="2016-10-12T17:45:00Z">
                <w:pPr>
                  <w:spacing w:line="240" w:lineRule="auto"/>
                </w:pPr>
              </w:pPrChange>
            </w:pPr>
          </w:p>
        </w:tc>
        <w:tc>
          <w:tcPr>
            <w:tcW w:w="1793" w:type="pct"/>
          </w:tcPr>
          <w:p w14:paraId="1491C5D2" w14:textId="77777777" w:rsidR="006D238A" w:rsidRPr="006D238A" w:rsidRDefault="006D238A">
            <w:pPr>
              <w:spacing w:afterAutospacing="0" w:line="240" w:lineRule="auto"/>
              <w:rPr>
                <w:ins w:id="1037" w:author="Peter Dobson" w:date="2016-10-12T17:44:00Z"/>
                <w:rFonts w:ascii="Calibri" w:hAnsi="Calibri" w:cs="Arial"/>
                <w:sz w:val="22"/>
                <w:lang w:val="en-AU"/>
              </w:rPr>
              <w:pPrChange w:id="1038" w:author="Peter Dobson" w:date="2016-10-12T17:45:00Z">
                <w:pPr>
                  <w:spacing w:line="240" w:lineRule="auto"/>
                </w:pPr>
              </w:pPrChange>
            </w:pPr>
            <w:ins w:id="1039" w:author="Peter Dobson" w:date="2016-10-12T17:44:00Z">
              <w:r w:rsidRPr="006D238A">
                <w:rPr>
                  <w:rFonts w:ascii="Calibri" w:hAnsi="Calibri" w:cs="Arial"/>
                  <w:sz w:val="22"/>
                  <w:lang w:val="en-AU"/>
                </w:rPr>
                <w:t>b. Confirm sector check from vessel. - Confirm and record angle of visibility of auxiliary light as per AMSA sector check procedure AtoN6-3 and AMSA1524 Sector check form;</w:t>
              </w:r>
            </w:ins>
          </w:p>
        </w:tc>
        <w:tc>
          <w:tcPr>
            <w:tcW w:w="756" w:type="pct"/>
          </w:tcPr>
          <w:p w14:paraId="375EB2BA" w14:textId="77777777" w:rsidR="006D238A" w:rsidRPr="006D238A" w:rsidRDefault="006D238A">
            <w:pPr>
              <w:spacing w:afterAutospacing="0" w:line="240" w:lineRule="auto"/>
              <w:rPr>
                <w:ins w:id="1040" w:author="Peter Dobson" w:date="2016-10-12T17:44:00Z"/>
                <w:rFonts w:ascii="Calibri" w:hAnsi="Calibri" w:cs="Arial"/>
                <w:sz w:val="22"/>
                <w:lang w:val="en-AU"/>
              </w:rPr>
              <w:pPrChange w:id="1041" w:author="Peter Dobson" w:date="2016-10-12T17:45:00Z">
                <w:pPr>
                  <w:spacing w:line="240" w:lineRule="auto"/>
                </w:pPr>
              </w:pPrChange>
            </w:pPr>
            <w:ins w:id="1042" w:author="Peter Dobson" w:date="2016-10-12T17:44:00Z">
              <w:r w:rsidRPr="006D238A">
                <w:rPr>
                  <w:rFonts w:ascii="Calibri" w:hAnsi="Calibri" w:cs="Arial"/>
                  <w:sz w:val="22"/>
                  <w:lang w:val="en-AU"/>
                </w:rPr>
                <w:t>Sectors confirmed and correct</w:t>
              </w:r>
            </w:ins>
          </w:p>
        </w:tc>
        <w:tc>
          <w:tcPr>
            <w:tcW w:w="403" w:type="pct"/>
          </w:tcPr>
          <w:p w14:paraId="46FB4E34" w14:textId="77777777" w:rsidR="006D238A" w:rsidRPr="006D238A" w:rsidRDefault="006D238A">
            <w:pPr>
              <w:autoSpaceDE w:val="0"/>
              <w:autoSpaceDN w:val="0"/>
              <w:adjustRightInd w:val="0"/>
              <w:spacing w:afterAutospacing="0" w:line="240" w:lineRule="auto"/>
              <w:rPr>
                <w:ins w:id="1043" w:author="Peter Dobson" w:date="2016-10-12T17:44:00Z"/>
                <w:rFonts w:ascii="Calibri" w:hAnsi="Calibri" w:cs="Times-Bold"/>
                <w:bCs/>
                <w:color w:val="000000"/>
                <w:sz w:val="22"/>
                <w:lang w:val="en-AU"/>
              </w:rPr>
              <w:pPrChange w:id="1044" w:author="Peter Dobson" w:date="2016-10-12T17:45:00Z">
                <w:pPr>
                  <w:autoSpaceDE w:val="0"/>
                  <w:autoSpaceDN w:val="0"/>
                  <w:adjustRightInd w:val="0"/>
                  <w:spacing w:line="240" w:lineRule="auto"/>
                </w:pPr>
              </w:pPrChange>
            </w:pPr>
            <w:ins w:id="1045" w:author="Peter Dobson" w:date="2016-10-12T17:44:00Z">
              <w:r w:rsidRPr="006D238A">
                <w:rPr>
                  <w:rFonts w:ascii="Calibri" w:hAnsi="Calibri" w:cs="Calibri"/>
                  <w:bCs/>
                  <w:color w:val="000000"/>
                  <w:sz w:val="22"/>
                  <w:lang w:val="en-AU"/>
                </w:rPr>
                <w:t>Yes / No</w:t>
              </w:r>
            </w:ins>
          </w:p>
        </w:tc>
        <w:tc>
          <w:tcPr>
            <w:tcW w:w="1019" w:type="pct"/>
          </w:tcPr>
          <w:p w14:paraId="31F4096B" w14:textId="77777777" w:rsidR="006D238A" w:rsidRPr="006D238A" w:rsidRDefault="006D238A">
            <w:pPr>
              <w:autoSpaceDE w:val="0"/>
              <w:autoSpaceDN w:val="0"/>
              <w:adjustRightInd w:val="0"/>
              <w:spacing w:afterAutospacing="0" w:line="240" w:lineRule="auto"/>
              <w:rPr>
                <w:ins w:id="1046" w:author="Peter Dobson" w:date="2016-10-12T17:44:00Z"/>
                <w:rFonts w:ascii="Calibri" w:hAnsi="Calibri" w:cs="Times-Bold"/>
                <w:bCs/>
                <w:color w:val="000000"/>
                <w:sz w:val="22"/>
                <w:lang w:val="en-AU"/>
              </w:rPr>
              <w:pPrChange w:id="1047" w:author="Peter Dobson" w:date="2016-10-12T17:45:00Z">
                <w:pPr>
                  <w:autoSpaceDE w:val="0"/>
                  <w:autoSpaceDN w:val="0"/>
                  <w:adjustRightInd w:val="0"/>
                  <w:spacing w:line="240" w:lineRule="auto"/>
                </w:pPr>
              </w:pPrChange>
            </w:pPr>
            <w:ins w:id="1048" w:author="Peter Dobson" w:date="2016-10-12T17:44:00Z">
              <w:r w:rsidRPr="006D238A">
                <w:rPr>
                  <w:rFonts w:ascii="Calibri" w:hAnsi="Calibri" w:cs="Times-Bold"/>
                  <w:bCs/>
                  <w:color w:val="000000"/>
                  <w:sz w:val="22"/>
                  <w:lang w:val="en-AU"/>
                </w:rPr>
                <w:t>To be sent to PM</w:t>
              </w:r>
            </w:ins>
          </w:p>
        </w:tc>
      </w:tr>
    </w:tbl>
    <w:p w14:paraId="3EF7C7AC" w14:textId="77777777" w:rsidR="0042565E" w:rsidRPr="0042565E" w:rsidRDefault="0042565E" w:rsidP="00476942">
      <w:pPr>
        <w:pStyle w:val="BodyText"/>
      </w:pPr>
    </w:p>
    <w:sectPr w:rsidR="0042565E" w:rsidRPr="0042565E" w:rsidSect="00962A16">
      <w:headerReference w:type="even" r:id="rId38"/>
      <w:headerReference w:type="default" r:id="rId39"/>
      <w:footerReference w:type="default" r:id="rId40"/>
      <w:headerReference w:type="first" r:id="rId41"/>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Michael Hadley" w:date="2016-05-08T11:14:00Z" w:initials="MH">
    <w:p w14:paraId="425F93E9" w14:textId="77777777" w:rsidR="007B070B" w:rsidRDefault="007B070B" w:rsidP="00795637">
      <w:pPr>
        <w:pStyle w:val="CommentText"/>
      </w:pPr>
      <w:r>
        <w:rPr>
          <w:rStyle w:val="CommentReference"/>
        </w:rPr>
        <w:annotationRef/>
      </w:r>
      <w:r>
        <w:t>All IALA documents are to be in UK English.</w:t>
      </w:r>
    </w:p>
    <w:p w14:paraId="67BA202B" w14:textId="77777777" w:rsidR="007B070B" w:rsidRDefault="007B070B"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30" w:author="Michael Hadley" w:date="2016-07-14T15:14:00Z" w:initials="MH">
    <w:p w14:paraId="4FF2B74F" w14:textId="208C54C7" w:rsidR="007B070B" w:rsidRDefault="007B070B">
      <w:pPr>
        <w:pStyle w:val="CommentText"/>
      </w:pPr>
      <w:r>
        <w:rPr>
          <w:rStyle w:val="CommentReference"/>
        </w:rPr>
        <w:annotationRef/>
      </w:r>
      <w:r>
        <w:t>By Adam Hay: Deleted be</w:t>
      </w:r>
    </w:p>
  </w:comment>
  <w:comment w:id="31" w:author="Michael Hadley" w:date="2016-07-14T15:15:00Z" w:initials="MH">
    <w:p w14:paraId="429D0CB1" w14:textId="0C64F4BE" w:rsidR="007B070B" w:rsidRDefault="007B070B">
      <w:pPr>
        <w:pStyle w:val="CommentText"/>
      </w:pPr>
      <w:r>
        <w:rPr>
          <w:rStyle w:val="CommentReference"/>
        </w:rPr>
        <w:annotationRef/>
      </w:r>
      <w:r>
        <w:t>By Adam Hay: Deleted to &amp; deleted e</w:t>
      </w:r>
    </w:p>
  </w:comment>
  <w:comment w:id="32" w:author="Michael Hadley" w:date="2016-07-14T15:16:00Z" w:initials="MH">
    <w:p w14:paraId="180DCACF" w14:textId="782E7EB0" w:rsidR="007B070B" w:rsidRDefault="007B070B">
      <w:pPr>
        <w:pStyle w:val="CommentText"/>
      </w:pPr>
      <w:r>
        <w:rPr>
          <w:rStyle w:val="CommentReference"/>
        </w:rPr>
        <w:annotationRef/>
      </w:r>
      <w:r>
        <w:t>By Adam Hay: Deleted this</w:t>
      </w:r>
    </w:p>
  </w:comment>
  <w:comment w:id="45" w:author="Michael Hadley" w:date="2016-07-14T15:17:00Z" w:initials="MH">
    <w:p w14:paraId="06EE38E2" w14:textId="34161A59" w:rsidR="007B070B" w:rsidRDefault="007B070B">
      <w:pPr>
        <w:pStyle w:val="CommentText"/>
      </w:pPr>
      <w:r>
        <w:rPr>
          <w:rStyle w:val="CommentReference"/>
        </w:rPr>
        <w:annotationRef/>
      </w:r>
      <w:r>
        <w:t>By Adam Hay: Deleted to provide</w:t>
      </w:r>
    </w:p>
  </w:comment>
  <w:comment w:id="74" w:author="Michael Hadley" w:date="2016-07-14T14:54:00Z" w:initials="MH">
    <w:p w14:paraId="23238B8C" w14:textId="000FE9A7" w:rsidR="007B070B" w:rsidRDefault="007B070B">
      <w:pPr>
        <w:pStyle w:val="CommentText"/>
      </w:pPr>
      <w:r>
        <w:rPr>
          <w:rStyle w:val="CommentReference"/>
        </w:rPr>
        <w:annotationRef/>
      </w:r>
      <w:r>
        <w:t>This and the following figure have the same title.  Is this intentional?  If so, does it need some explanation?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BA202B" w15:done="0"/>
  <w15:commentEx w15:paraId="4FF2B74F" w15:done="0"/>
  <w15:commentEx w15:paraId="429D0CB1" w15:done="0"/>
  <w15:commentEx w15:paraId="180DCACF" w15:done="0"/>
  <w15:commentEx w15:paraId="06EE38E2" w15:done="0"/>
  <w15:commentEx w15:paraId="23238B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F3952" w14:textId="77777777" w:rsidR="008146B2" w:rsidRDefault="008146B2" w:rsidP="003274DB">
      <w:r>
        <w:separator/>
      </w:r>
    </w:p>
    <w:p w14:paraId="3966B5DD" w14:textId="77777777" w:rsidR="008146B2" w:rsidRDefault="008146B2"/>
  </w:endnote>
  <w:endnote w:type="continuationSeparator" w:id="0">
    <w:p w14:paraId="3B029304" w14:textId="77777777" w:rsidR="008146B2" w:rsidRDefault="008146B2" w:rsidP="003274DB">
      <w:r>
        <w:continuationSeparator/>
      </w:r>
    </w:p>
    <w:p w14:paraId="6CCEE0A9" w14:textId="77777777" w:rsidR="008146B2" w:rsidRDefault="008146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62EB6" w14:textId="77777777" w:rsidR="007B070B" w:rsidRDefault="007B070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EAC16D" w14:textId="77777777" w:rsidR="007B070B" w:rsidRDefault="007B070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B0B4D1D" w14:textId="77777777" w:rsidR="007B070B" w:rsidRDefault="007B070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9A1532" w14:textId="77777777" w:rsidR="007B070B" w:rsidRDefault="007B070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BF9D3" w14:textId="77777777" w:rsidR="007B070B" w:rsidRDefault="007B070B"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65888" w14:textId="77777777" w:rsidR="007B070B" w:rsidRDefault="007B070B"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862CDA7" wp14:editId="6178600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0701148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52AF32B8" w14:textId="77777777" w:rsidR="007B070B" w:rsidRPr="00ED2A8D" w:rsidRDefault="007B070B" w:rsidP="008747E0">
    <w:pPr>
      <w:pStyle w:val="Footer"/>
    </w:pPr>
    <w:r w:rsidRPr="00442889">
      <w:rPr>
        <w:noProof/>
        <w:lang w:val="en-IE" w:eastAsia="en-IE"/>
      </w:rPr>
      <w:drawing>
        <wp:anchor distT="0" distB="0" distL="114300" distR="114300" simplePos="0" relativeHeight="251661312" behindDoc="1" locked="0" layoutInCell="1" allowOverlap="1" wp14:anchorId="6208B6A5" wp14:editId="0353CA70">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639AA77" w14:textId="77777777" w:rsidR="007B070B" w:rsidRPr="00ED2A8D" w:rsidRDefault="007B070B" w:rsidP="008747E0">
    <w:pPr>
      <w:pStyle w:val="Footer"/>
    </w:pPr>
  </w:p>
  <w:p w14:paraId="0D4D671C" w14:textId="77777777" w:rsidR="007B070B" w:rsidRPr="00ED2A8D" w:rsidRDefault="007B070B" w:rsidP="008747E0">
    <w:pPr>
      <w:pStyle w:val="Footer"/>
    </w:pPr>
  </w:p>
  <w:p w14:paraId="6D794269" w14:textId="77777777" w:rsidR="007B070B" w:rsidRPr="00ED2A8D" w:rsidRDefault="007B070B"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FEE5" w14:textId="77777777" w:rsidR="007B070B" w:rsidRDefault="007B070B"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6E9F1E38" wp14:editId="69572BA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1B2CF9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EBD4E09" w14:textId="77777777" w:rsidR="007B070B" w:rsidRPr="00C907DF" w:rsidRDefault="007B070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F67ADF9" w14:textId="77777777" w:rsidR="007B070B" w:rsidRPr="00525922" w:rsidRDefault="007B070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B997F" w14:textId="77777777" w:rsidR="007B070B" w:rsidRPr="00C716E5" w:rsidRDefault="007B070B" w:rsidP="00C716E5">
    <w:pPr>
      <w:pStyle w:val="Footer"/>
      <w:rPr>
        <w:sz w:val="15"/>
        <w:szCs w:val="15"/>
      </w:rPr>
    </w:pPr>
  </w:p>
  <w:p w14:paraId="4C8C9AB7" w14:textId="77777777" w:rsidR="007B070B" w:rsidRDefault="007B070B" w:rsidP="00C716E5">
    <w:pPr>
      <w:pStyle w:val="Footerportrait"/>
    </w:pPr>
  </w:p>
  <w:p w14:paraId="491848CE" w14:textId="77777777" w:rsidR="007B070B" w:rsidRPr="00C907DF" w:rsidRDefault="00E3341B" w:rsidP="00C716E5">
    <w:pPr>
      <w:pStyle w:val="Footerportrait"/>
      <w:rPr>
        <w:rStyle w:val="PageNumber"/>
        <w:szCs w:val="15"/>
      </w:rPr>
    </w:pPr>
    <w:fldSimple w:instr=" STYLEREF &quot;Document type&quot; \* MERGEFORMAT ">
      <w:r w:rsidR="0006677D">
        <w:t>IALA Guideline</w:t>
      </w:r>
    </w:fldSimple>
    <w:r w:rsidR="007B070B" w:rsidRPr="00C907DF">
      <w:t xml:space="preserve"> </w:t>
    </w:r>
    <w:fldSimple w:instr=" STYLEREF &quot;Document number&quot; \* MERGEFORMAT ">
      <w:r w:rsidR="0006677D">
        <w:t>1???</w:t>
      </w:r>
    </w:fldSimple>
    <w:r w:rsidR="007B070B" w:rsidRPr="00C907DF">
      <w:t xml:space="preserve"> –</w:t>
    </w:r>
    <w:r w:rsidR="007B070B">
      <w:t xml:space="preserve"> </w:t>
    </w:r>
    <w:fldSimple w:instr=" STYLEREF &quot;Document name&quot; \* MERGEFORMAT ">
      <w:r w:rsidR="0006677D">
        <w:t>Commissioning</w:t>
      </w:r>
    </w:fldSimple>
  </w:p>
  <w:p w14:paraId="43ADD702" w14:textId="77777777" w:rsidR="007B070B" w:rsidRPr="00C907DF" w:rsidRDefault="00E3341B" w:rsidP="00C716E5">
    <w:pPr>
      <w:pStyle w:val="Footerportrait"/>
    </w:pPr>
    <w:fldSimple w:instr=" STYLEREF &quot;Edition number&quot; \* MERGEFORMAT ">
      <w:r w:rsidR="0006677D">
        <w:t>Edition 1.0</w:t>
      </w:r>
    </w:fldSimple>
    <w:r w:rsidR="007B070B">
      <w:t xml:space="preserve">  </w:t>
    </w:r>
    <w:fldSimple w:instr=" STYLEREF &quot;Document date&quot; \* MERGEFORMAT ">
      <w:r w:rsidR="0006677D">
        <w:t>December 2016</w:t>
      </w:r>
    </w:fldSimple>
    <w:r w:rsidR="007B070B" w:rsidRPr="00C907DF">
      <w:tab/>
    </w:r>
    <w:r w:rsidR="007B070B">
      <w:t xml:space="preserve">P </w:t>
    </w:r>
    <w:r w:rsidR="007B070B" w:rsidRPr="00C907DF">
      <w:rPr>
        <w:rStyle w:val="PageNumber"/>
        <w:szCs w:val="15"/>
      </w:rPr>
      <w:fldChar w:fldCharType="begin"/>
    </w:r>
    <w:r w:rsidR="007B070B" w:rsidRPr="00C907DF">
      <w:rPr>
        <w:rStyle w:val="PageNumber"/>
        <w:szCs w:val="15"/>
      </w:rPr>
      <w:instrText xml:space="preserve">PAGE  </w:instrText>
    </w:r>
    <w:r w:rsidR="007B070B" w:rsidRPr="00C907DF">
      <w:rPr>
        <w:rStyle w:val="PageNumber"/>
        <w:szCs w:val="15"/>
      </w:rPr>
      <w:fldChar w:fldCharType="separate"/>
    </w:r>
    <w:r w:rsidR="0006677D">
      <w:rPr>
        <w:rStyle w:val="PageNumber"/>
        <w:szCs w:val="15"/>
      </w:rPr>
      <w:t>7</w:t>
    </w:r>
    <w:r w:rsidR="007B070B"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29E5E" w14:textId="77777777" w:rsidR="007B070B" w:rsidRDefault="007B070B" w:rsidP="00C716E5">
    <w:pPr>
      <w:pStyle w:val="Footer"/>
    </w:pPr>
  </w:p>
  <w:p w14:paraId="2642699F" w14:textId="77777777" w:rsidR="007B070B" w:rsidRDefault="007B070B" w:rsidP="00C716E5">
    <w:pPr>
      <w:pStyle w:val="Footerportrait"/>
    </w:pPr>
  </w:p>
  <w:p w14:paraId="5CDABAB2" w14:textId="77777777" w:rsidR="007B070B" w:rsidRPr="00C907DF" w:rsidRDefault="00E3341B" w:rsidP="00C716E5">
    <w:pPr>
      <w:pStyle w:val="Footerportrait"/>
      <w:rPr>
        <w:rStyle w:val="PageNumber"/>
        <w:szCs w:val="15"/>
      </w:rPr>
    </w:pPr>
    <w:fldSimple w:instr=" STYLEREF &quot;Document type&quot; \* MERGEFORMAT ">
      <w:r w:rsidR="0006677D">
        <w:t>IALA Guideline</w:t>
      </w:r>
    </w:fldSimple>
    <w:r w:rsidR="007B070B" w:rsidRPr="00C907DF">
      <w:t xml:space="preserve"> </w:t>
    </w:r>
    <w:fldSimple w:instr=" STYLEREF &quot;Document number&quot; \* MERGEFORMAT ">
      <w:r w:rsidR="0006677D">
        <w:t>1???</w:t>
      </w:r>
    </w:fldSimple>
    <w:r w:rsidR="007B070B" w:rsidRPr="00C907DF">
      <w:t xml:space="preserve"> –</w:t>
    </w:r>
    <w:r w:rsidR="007B070B">
      <w:t xml:space="preserve"> </w:t>
    </w:r>
    <w:fldSimple w:instr=" STYLEREF &quot;Document name&quot; \* MERGEFORMAT ">
      <w:r w:rsidR="0006677D">
        <w:t>Commissioning</w:t>
      </w:r>
    </w:fldSimple>
  </w:p>
  <w:p w14:paraId="4E3938DF" w14:textId="77777777" w:rsidR="007B070B" w:rsidRPr="00525922" w:rsidRDefault="00E3341B" w:rsidP="00C716E5">
    <w:pPr>
      <w:pStyle w:val="Footerportrait"/>
    </w:pPr>
    <w:fldSimple w:instr=" STYLEREF &quot;Edition number&quot; \* MERGEFORMAT ">
      <w:r w:rsidR="0006677D">
        <w:t>Edition 1.0</w:t>
      </w:r>
    </w:fldSimple>
    <w:r w:rsidR="007B070B" w:rsidRPr="00C907DF">
      <w:tab/>
    </w:r>
    <w:r w:rsidR="007B070B">
      <w:t xml:space="preserve">P </w:t>
    </w:r>
    <w:r w:rsidR="007B070B" w:rsidRPr="00C907DF">
      <w:rPr>
        <w:rStyle w:val="PageNumber"/>
        <w:szCs w:val="15"/>
      </w:rPr>
      <w:fldChar w:fldCharType="begin"/>
    </w:r>
    <w:r w:rsidR="007B070B" w:rsidRPr="00C907DF">
      <w:rPr>
        <w:rStyle w:val="PageNumber"/>
        <w:szCs w:val="15"/>
      </w:rPr>
      <w:instrText xml:space="preserve">PAGE  </w:instrText>
    </w:r>
    <w:r w:rsidR="007B070B" w:rsidRPr="00C907DF">
      <w:rPr>
        <w:rStyle w:val="PageNumber"/>
        <w:szCs w:val="15"/>
      </w:rPr>
      <w:fldChar w:fldCharType="separate"/>
    </w:r>
    <w:r w:rsidR="0006677D">
      <w:rPr>
        <w:rStyle w:val="PageNumber"/>
        <w:szCs w:val="15"/>
      </w:rPr>
      <w:t>3</w:t>
    </w:r>
    <w:r w:rsidR="007B070B"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87F91" w14:textId="77777777" w:rsidR="007B070B" w:rsidRDefault="007B070B" w:rsidP="00C716E5">
    <w:pPr>
      <w:pStyle w:val="Footer"/>
    </w:pPr>
  </w:p>
  <w:p w14:paraId="7722CDC4" w14:textId="77777777" w:rsidR="007B070B" w:rsidRDefault="007B070B" w:rsidP="00C716E5">
    <w:pPr>
      <w:pStyle w:val="Footerlandscape"/>
    </w:pPr>
  </w:p>
  <w:p w14:paraId="0D3CCE38" w14:textId="77777777" w:rsidR="007B070B" w:rsidRPr="00C907DF" w:rsidRDefault="00E3341B" w:rsidP="00C716E5">
    <w:pPr>
      <w:pStyle w:val="Footerlandscape"/>
    </w:pPr>
    <w:fldSimple w:instr=" STYLEREF &quot;Document type&quot; \* MERGEFORMAT ">
      <w:r w:rsidR="0006677D">
        <w:rPr>
          <w:noProof/>
        </w:rPr>
        <w:t>IALA Guideline</w:t>
      </w:r>
    </w:fldSimple>
    <w:r w:rsidR="007B070B" w:rsidRPr="00C907DF">
      <w:t xml:space="preserve"> </w:t>
    </w:r>
    <w:fldSimple w:instr=" STYLEREF &quot;Document number&quot; \* MERGEFORMAT ">
      <w:r w:rsidR="0006677D">
        <w:rPr>
          <w:noProof/>
        </w:rPr>
        <w:t>1???</w:t>
      </w:r>
    </w:fldSimple>
    <w:r w:rsidR="007B070B" w:rsidRPr="00C907DF">
      <w:t xml:space="preserve"> –</w:t>
    </w:r>
    <w:r w:rsidR="007B070B">
      <w:t xml:space="preserve"> </w:t>
    </w:r>
    <w:fldSimple w:instr=" STYLEREF &quot;Document name&quot; \* MERGEFORMAT ">
      <w:r w:rsidR="0006677D">
        <w:rPr>
          <w:noProof/>
        </w:rPr>
        <w:t>Commissioning</w:t>
      </w:r>
    </w:fldSimple>
    <w:r w:rsidR="007B070B">
      <w:tab/>
    </w:r>
  </w:p>
  <w:p w14:paraId="70BFF11D" w14:textId="77777777" w:rsidR="007B070B" w:rsidRPr="00C907DF" w:rsidRDefault="00E3341B" w:rsidP="00C716E5">
    <w:pPr>
      <w:pStyle w:val="Footerlandscape"/>
    </w:pPr>
    <w:fldSimple w:instr=" STYLEREF &quot;Edition number&quot; \* MERGEFORMAT ">
      <w:r w:rsidR="0006677D">
        <w:rPr>
          <w:noProof/>
        </w:rPr>
        <w:t>Edition 1.0</w:t>
      </w:r>
    </w:fldSimple>
    <w:r w:rsidR="007B070B">
      <w:t xml:space="preserve">  </w:t>
    </w:r>
    <w:fldSimple w:instr=" STYLEREF &quot;Document date&quot; \* MERGEFORMAT ">
      <w:r w:rsidR="0006677D">
        <w:rPr>
          <w:noProof/>
        </w:rPr>
        <w:t>December 2016</w:t>
      </w:r>
    </w:fldSimple>
    <w:r w:rsidR="007B070B">
      <w:tab/>
      <w:t xml:space="preserve">P </w:t>
    </w:r>
    <w:r w:rsidR="007B070B" w:rsidRPr="00C907DF">
      <w:rPr>
        <w:rStyle w:val="PageNumber"/>
        <w:szCs w:val="15"/>
      </w:rPr>
      <w:fldChar w:fldCharType="begin"/>
    </w:r>
    <w:r w:rsidR="007B070B" w:rsidRPr="00C907DF">
      <w:rPr>
        <w:rStyle w:val="PageNumber"/>
        <w:szCs w:val="15"/>
      </w:rPr>
      <w:instrText xml:space="preserve">PAGE  </w:instrText>
    </w:r>
    <w:r w:rsidR="007B070B" w:rsidRPr="00C907DF">
      <w:rPr>
        <w:rStyle w:val="PageNumber"/>
        <w:szCs w:val="15"/>
      </w:rPr>
      <w:fldChar w:fldCharType="separate"/>
    </w:r>
    <w:r w:rsidR="0006677D">
      <w:rPr>
        <w:rStyle w:val="PageNumber"/>
        <w:noProof/>
        <w:szCs w:val="15"/>
      </w:rPr>
      <w:t>13</w:t>
    </w:r>
    <w:r w:rsidR="007B070B"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6CD29" w14:textId="77777777" w:rsidR="007B070B" w:rsidRDefault="007B070B" w:rsidP="00C716E5">
    <w:pPr>
      <w:pStyle w:val="Footer"/>
    </w:pPr>
  </w:p>
  <w:p w14:paraId="209978B6" w14:textId="77777777" w:rsidR="007B070B" w:rsidRDefault="007B070B" w:rsidP="00C716E5">
    <w:pPr>
      <w:pStyle w:val="Footerportrait"/>
    </w:pPr>
  </w:p>
  <w:p w14:paraId="3AB8974A" w14:textId="77777777" w:rsidR="007B070B" w:rsidRPr="00C907DF" w:rsidRDefault="00E3341B" w:rsidP="007F26A6">
    <w:pPr>
      <w:pStyle w:val="Footerportrait"/>
    </w:pPr>
    <w:fldSimple w:instr=" STYLEREF &quot;Document type&quot; \* MERGEFORMAT ">
      <w:r w:rsidR="0006677D">
        <w:t>IALA Guideline</w:t>
      </w:r>
    </w:fldSimple>
    <w:r w:rsidR="007B070B" w:rsidRPr="00C907DF">
      <w:t xml:space="preserve"> </w:t>
    </w:r>
    <w:fldSimple w:instr=" STYLEREF &quot;Document number&quot; \* MERGEFORMAT ">
      <w:r w:rsidR="0006677D">
        <w:t>1???</w:t>
      </w:r>
    </w:fldSimple>
    <w:r w:rsidR="007B070B" w:rsidRPr="00C907DF">
      <w:t xml:space="preserve"> –</w:t>
    </w:r>
    <w:r w:rsidR="007B070B">
      <w:t xml:space="preserve"> </w:t>
    </w:r>
    <w:fldSimple w:instr=" STYLEREF &quot;Document name&quot; \* MERGEFORMAT ">
      <w:r w:rsidR="0006677D">
        <w:t>Commissioning</w:t>
      </w:r>
    </w:fldSimple>
    <w:r w:rsidR="007B070B">
      <w:tab/>
    </w:r>
  </w:p>
  <w:p w14:paraId="5690BC10" w14:textId="77777777" w:rsidR="007B070B" w:rsidRPr="00C907DF" w:rsidRDefault="00E3341B" w:rsidP="007F26A6">
    <w:pPr>
      <w:pStyle w:val="Footerportrait"/>
    </w:pPr>
    <w:fldSimple w:instr=" STYLEREF &quot;Edition number&quot; \* MERGEFORMAT ">
      <w:r w:rsidR="0006677D">
        <w:t>Edition 1.0</w:t>
      </w:r>
    </w:fldSimple>
    <w:r w:rsidR="007B070B">
      <w:t xml:space="preserve">  </w:t>
    </w:r>
    <w:fldSimple w:instr=" STYLEREF &quot;Document date&quot; \* MERGEFORMAT ">
      <w:r w:rsidR="0006677D">
        <w:t>December 2016</w:t>
      </w:r>
    </w:fldSimple>
    <w:r w:rsidR="007B070B">
      <w:tab/>
    </w:r>
    <w:r w:rsidR="007B070B">
      <w:rPr>
        <w:rStyle w:val="PageNumber"/>
        <w:szCs w:val="15"/>
      </w:rPr>
      <w:t xml:space="preserve">P </w:t>
    </w:r>
    <w:r w:rsidR="007B070B" w:rsidRPr="00C907DF">
      <w:rPr>
        <w:rStyle w:val="PageNumber"/>
        <w:szCs w:val="15"/>
      </w:rPr>
      <w:fldChar w:fldCharType="begin"/>
    </w:r>
    <w:r w:rsidR="007B070B" w:rsidRPr="00C907DF">
      <w:rPr>
        <w:rStyle w:val="PageNumber"/>
        <w:szCs w:val="15"/>
      </w:rPr>
      <w:instrText xml:space="preserve">PAGE  </w:instrText>
    </w:r>
    <w:r w:rsidR="007B070B" w:rsidRPr="00C907DF">
      <w:rPr>
        <w:rStyle w:val="PageNumber"/>
        <w:szCs w:val="15"/>
      </w:rPr>
      <w:fldChar w:fldCharType="separate"/>
    </w:r>
    <w:r w:rsidR="0006677D">
      <w:rPr>
        <w:rStyle w:val="PageNumber"/>
        <w:szCs w:val="15"/>
      </w:rPr>
      <w:t>20</w:t>
    </w:r>
    <w:r w:rsidR="007B070B"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70140F" w14:textId="77777777" w:rsidR="008146B2" w:rsidRDefault="008146B2" w:rsidP="003274DB">
      <w:r>
        <w:separator/>
      </w:r>
    </w:p>
    <w:p w14:paraId="7FBE878B" w14:textId="77777777" w:rsidR="008146B2" w:rsidRDefault="008146B2"/>
  </w:footnote>
  <w:footnote w:type="continuationSeparator" w:id="0">
    <w:p w14:paraId="2C859842" w14:textId="77777777" w:rsidR="008146B2" w:rsidRDefault="008146B2" w:rsidP="003274DB">
      <w:r>
        <w:continuationSeparator/>
      </w:r>
    </w:p>
    <w:p w14:paraId="1C2EDA2B" w14:textId="77777777" w:rsidR="008146B2" w:rsidRDefault="008146B2"/>
  </w:footnote>
  <w:footnote w:id="1">
    <w:p w14:paraId="3FDCFA91" w14:textId="32E85925" w:rsidR="007B070B" w:rsidRDefault="007B070B" w:rsidP="00001AC3">
      <w:pPr>
        <w:pStyle w:val="Acronym"/>
        <w:ind w:left="0" w:firstLine="0"/>
      </w:pPr>
      <w:r>
        <w:rPr>
          <w:rStyle w:val="FootnoteReference"/>
        </w:rPr>
        <w:footnoteRef/>
      </w:r>
      <w:r>
        <w:t xml:space="preserve"> </w:t>
      </w:r>
      <w:r w:rsidRPr="00001AC3">
        <w:t>Soak testing involves testing a system with a typical production load, over a continuous availabil</w:t>
      </w:r>
      <w:r>
        <w:t>ity period</w:t>
      </w:r>
      <w:r w:rsidRPr="00001AC3">
        <w:t xml:space="preserve">, </w:t>
      </w:r>
      <w:r>
        <w:t xml:space="preserve">to </w:t>
      </w:r>
      <w:r w:rsidRPr="00001AC3">
        <w:t>validate system behaviour</w:t>
      </w:r>
      <w:r>
        <w:t xml:space="preserve"> under typical</w:t>
      </w:r>
      <w:r w:rsidRPr="00001AC3">
        <w:t xml:space="preserve"> use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37DE1" w14:textId="2180561E" w:rsidR="007B070B" w:rsidRDefault="008146B2">
    <w:pPr>
      <w:pStyle w:val="Header"/>
    </w:pPr>
    <w:r>
      <w:rPr>
        <w:noProof/>
      </w:rPr>
      <w:pict w14:anchorId="4855E0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C7BB940">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6441B1C">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B6E02" w14:textId="3500DC49" w:rsidR="007B070B" w:rsidRDefault="008146B2">
    <w:pPr>
      <w:pStyle w:val="Header"/>
    </w:pPr>
    <w:r>
      <w:rPr>
        <w:noProof/>
      </w:rPr>
      <w:pict w14:anchorId="06639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599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C0F460">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B7ED" w14:textId="3A84F548" w:rsidR="007B070B" w:rsidRDefault="008146B2" w:rsidP="00C716E5">
    <w:pPr>
      <w:pStyle w:val="Header"/>
    </w:pPr>
    <w:r>
      <w:rPr>
        <w:noProof/>
      </w:rPr>
      <w:pict w14:anchorId="097076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619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FA2B6F">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1528DDD">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val="en-IE" w:eastAsia="en-IE"/>
      </w:rPr>
      <w:drawing>
        <wp:anchor distT="0" distB="0" distL="114300" distR="114300" simplePos="0" relativeHeight="251672576" behindDoc="1" locked="0" layoutInCell="1" allowOverlap="1" wp14:anchorId="4589C9B3" wp14:editId="520BBB75">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F198B" w14:textId="6FC7893E" w:rsidR="007B070B" w:rsidRDefault="008146B2">
    <w:pPr>
      <w:pStyle w:val="Header"/>
    </w:pPr>
    <w:r>
      <w:rPr>
        <w:noProof/>
      </w:rPr>
      <w:pict w14:anchorId="53C2B5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578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B7D5DE2">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3D4D0" w14:textId="6796AF83" w:rsidR="007B070B" w:rsidRDefault="008146B2">
    <w:pPr>
      <w:pStyle w:val="Header"/>
    </w:pPr>
    <w:r>
      <w:rPr>
        <w:noProof/>
      </w:rPr>
      <w:pict w14:anchorId="0E1570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537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D4F6866">
        <v:shape id="PowerPlusWaterMarkObject14" o:sp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8A66C" w14:textId="262C58E5" w:rsidR="007B070B" w:rsidRDefault="008146B2" w:rsidP="00C716E5">
    <w:pPr>
      <w:pStyle w:val="Header"/>
    </w:pPr>
    <w:r>
      <w:rPr>
        <w:noProof/>
      </w:rPr>
      <w:pict w14:anchorId="43B8DE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558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21F0FF">
        <v:shape id="PowerPlusWaterMarkObject13" o:spid="_x0000_s2061"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val="en-IE" w:eastAsia="en-IE"/>
      </w:rPr>
      <w:drawing>
        <wp:anchor distT="0" distB="0" distL="114300" distR="114300" simplePos="0" relativeHeight="251676672" behindDoc="1" locked="0" layoutInCell="1" allowOverlap="1" wp14:anchorId="272352C5" wp14:editId="112B0C30">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26FA9" w14:textId="269DCA18" w:rsidR="007B070B" w:rsidRDefault="008146B2">
    <w:pPr>
      <w:pStyle w:val="Header"/>
    </w:pPr>
    <w:r>
      <w:rPr>
        <w:noProof/>
      </w:rPr>
      <w:pict w14:anchorId="7FB039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517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1B8143B">
        <v:shape id="PowerPlusWaterMarkObject15" o:sp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643E3" w14:textId="040D5C0F" w:rsidR="007B070B" w:rsidRDefault="008146B2">
    <w:pPr>
      <w:pStyle w:val="Header"/>
    </w:pPr>
    <w:r>
      <w:rPr>
        <w:noProof/>
      </w:rPr>
      <w:pict w14:anchorId="256A8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02C96A">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8419" w14:textId="11AB2A42" w:rsidR="007B070B" w:rsidRPr="00667792" w:rsidRDefault="008146B2" w:rsidP="00667792">
    <w:pPr>
      <w:pStyle w:val="Header"/>
    </w:pPr>
    <w:r>
      <w:rPr>
        <w:noProof/>
      </w:rPr>
      <w:pict w14:anchorId="14AED1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2B8CEE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val="en-IE" w:eastAsia="en-IE"/>
      </w:rPr>
      <w:drawing>
        <wp:anchor distT="0" distB="0" distL="114300" distR="114300" simplePos="0" relativeHeight="251678720" behindDoc="1" locked="0" layoutInCell="1" allowOverlap="1" wp14:anchorId="3B7F3EE4" wp14:editId="58E7DCD1">
          <wp:simplePos x="0" y="0"/>
          <wp:positionH relativeFrom="page">
            <wp:posOffset>6850878</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B50D3" w14:textId="475A3764" w:rsidR="007B070B" w:rsidRDefault="008146B2">
    <w:pPr>
      <w:pStyle w:val="Header"/>
    </w:pPr>
    <w:r>
      <w:rPr>
        <w:noProof/>
      </w:rPr>
      <w:pict w14:anchorId="5EBB02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559DC8F">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263A2" w14:textId="629409C7" w:rsidR="0006677D" w:rsidRDefault="0006677D" w:rsidP="009A3ED4">
    <w:pPr>
      <w:pStyle w:val="Header"/>
      <w:jc w:val="right"/>
    </w:pPr>
    <w:r>
      <w:t>ENG6-10.7</w:t>
    </w:r>
  </w:p>
  <w:p w14:paraId="34BCC571" w14:textId="5D7F9928" w:rsidR="007B070B" w:rsidRDefault="0006677D" w:rsidP="009A3ED4">
    <w:pPr>
      <w:pStyle w:val="Header"/>
      <w:jc w:val="right"/>
    </w:pPr>
    <w:r>
      <w:t xml:space="preserve">Formerly </w:t>
    </w:r>
    <w:r w:rsidR="007B070B" w:rsidRPr="00A1043E">
      <w:t>EN</w:t>
    </w:r>
    <w:r w:rsidR="00A1043E" w:rsidRPr="00A1043E">
      <w:t>G</w:t>
    </w:r>
    <w:r w:rsidR="007B070B" w:rsidRPr="00A1043E">
      <w:t>5-1</w:t>
    </w:r>
    <w:r w:rsidR="00A1043E" w:rsidRPr="00A1043E">
      <w:t>1.2.3</w:t>
    </w:r>
    <w:r w:rsidR="008146B2">
      <w:rPr>
        <w:noProof/>
      </w:rPr>
      <w:pict w14:anchorId="2357D6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sidRPr="00A1043E">
      <w:rPr>
        <w:noProof/>
        <w:lang w:val="en-IE" w:eastAsia="en-IE"/>
      </w:rPr>
      <w:drawing>
        <wp:anchor distT="0" distB="0" distL="114300" distR="114300" simplePos="0" relativeHeight="251657214" behindDoc="1" locked="0" layoutInCell="1" allowOverlap="1" wp14:anchorId="0A5743D7" wp14:editId="50D23B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2" w:author="Peter Dobson" w:date="2016-10-13T07:56:00Z">
      <w:r w:rsidR="007B070B" w:rsidRPr="00A1043E">
        <w:t xml:space="preserve"> </w:t>
      </w:r>
    </w:ins>
  </w:p>
  <w:p w14:paraId="0B9C7CED" w14:textId="032378FD" w:rsidR="007B070B" w:rsidRPr="00ED2A8D" w:rsidRDefault="007B070B" w:rsidP="007B070B">
    <w:pPr>
      <w:pStyle w:val="Header"/>
      <w:jc w:val="center"/>
    </w:pPr>
  </w:p>
  <w:p w14:paraId="48EF5ACA" w14:textId="77777777" w:rsidR="007B070B" w:rsidRPr="00ED2A8D" w:rsidRDefault="007B070B" w:rsidP="008747E0">
    <w:pPr>
      <w:pStyle w:val="Header"/>
    </w:pPr>
  </w:p>
  <w:p w14:paraId="217ACFF3" w14:textId="2F4CC65C" w:rsidR="007B070B" w:rsidDel="007B070B" w:rsidRDefault="007B070B" w:rsidP="008747E0">
    <w:pPr>
      <w:pStyle w:val="Header"/>
      <w:rPr>
        <w:del w:id="3" w:author="Peter Dobson" w:date="2016-10-13T07:56:00Z"/>
      </w:rPr>
    </w:pPr>
  </w:p>
  <w:p w14:paraId="35404A2A" w14:textId="77777777" w:rsidR="00821332" w:rsidRDefault="00821332" w:rsidP="008747E0">
    <w:pPr>
      <w:pStyle w:val="Header"/>
    </w:pPr>
  </w:p>
  <w:p w14:paraId="0AB8BFF7" w14:textId="77777777" w:rsidR="007B070B" w:rsidRDefault="007B070B" w:rsidP="008747E0">
    <w:pPr>
      <w:pStyle w:val="Header"/>
    </w:pPr>
    <w:r>
      <w:rPr>
        <w:noProof/>
        <w:lang w:val="en-IE" w:eastAsia="en-IE"/>
      </w:rPr>
      <w:drawing>
        <wp:anchor distT="0" distB="0" distL="114300" distR="114300" simplePos="0" relativeHeight="251656189" behindDoc="1" locked="0" layoutInCell="1" allowOverlap="1" wp14:anchorId="2C45CBD4" wp14:editId="0CA95D0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CA9115D" w14:textId="77777777" w:rsidR="007B070B" w:rsidRPr="00ED2A8D" w:rsidRDefault="007B070B" w:rsidP="008747E0">
    <w:pPr>
      <w:pStyle w:val="Header"/>
    </w:pPr>
  </w:p>
  <w:p w14:paraId="2D0C0430" w14:textId="77777777" w:rsidR="007B070B" w:rsidRPr="00ED2A8D" w:rsidRDefault="007B070B"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6D5FB" w14:textId="0D60399B" w:rsidR="007B070B" w:rsidRDefault="008146B2">
    <w:pPr>
      <w:pStyle w:val="Header"/>
    </w:pPr>
    <w:r>
      <w:rPr>
        <w:noProof/>
      </w:rPr>
      <w:pict w14:anchorId="250A0B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E4CABB">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val="en-IE" w:eastAsia="en-IE"/>
      </w:rPr>
      <w:drawing>
        <wp:anchor distT="0" distB="0" distL="114300" distR="114300" simplePos="0" relativeHeight="251688960" behindDoc="1" locked="0" layoutInCell="1" allowOverlap="1" wp14:anchorId="4089CCC8" wp14:editId="0181E0F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BBF852" w14:textId="77777777" w:rsidR="007B070B" w:rsidRDefault="007B070B">
    <w:pPr>
      <w:pStyle w:val="Header"/>
    </w:pPr>
  </w:p>
  <w:p w14:paraId="5C321843" w14:textId="77777777" w:rsidR="007B070B" w:rsidRDefault="007B070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C9268" w14:textId="2872997C" w:rsidR="007B070B" w:rsidRDefault="008146B2">
    <w:pPr>
      <w:pStyle w:val="Header"/>
    </w:pPr>
    <w:r>
      <w:rPr>
        <w:noProof/>
      </w:rPr>
      <w:pict w14:anchorId="06D806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323502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341EF" w14:textId="1C3970AF" w:rsidR="007B070B" w:rsidRPr="00ED2A8D" w:rsidRDefault="008146B2" w:rsidP="008747E0">
    <w:pPr>
      <w:pStyle w:val="Header"/>
    </w:pPr>
    <w:r>
      <w:rPr>
        <w:noProof/>
      </w:rPr>
      <w:pict w14:anchorId="291B6D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98C0192">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val="en-IE" w:eastAsia="en-IE"/>
      </w:rPr>
      <w:drawing>
        <wp:anchor distT="0" distB="0" distL="114300" distR="114300" simplePos="0" relativeHeight="251658752" behindDoc="1" locked="0" layoutInCell="1" allowOverlap="1" wp14:anchorId="50336F6D" wp14:editId="604691C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5556CD" w14:textId="77777777" w:rsidR="007B070B" w:rsidRPr="00ED2A8D" w:rsidRDefault="007B070B" w:rsidP="008747E0">
    <w:pPr>
      <w:pStyle w:val="Header"/>
    </w:pPr>
  </w:p>
  <w:p w14:paraId="1DEFBC4F" w14:textId="77777777" w:rsidR="007B070B" w:rsidRDefault="007B070B" w:rsidP="008747E0">
    <w:pPr>
      <w:pStyle w:val="Header"/>
    </w:pPr>
  </w:p>
  <w:p w14:paraId="1117E144" w14:textId="77777777" w:rsidR="007B070B" w:rsidRDefault="007B070B" w:rsidP="008747E0">
    <w:pPr>
      <w:pStyle w:val="Header"/>
    </w:pPr>
  </w:p>
  <w:p w14:paraId="5C29BAE1" w14:textId="77777777" w:rsidR="007B070B" w:rsidRDefault="007B070B" w:rsidP="008747E0">
    <w:pPr>
      <w:pStyle w:val="Header"/>
    </w:pPr>
  </w:p>
  <w:p w14:paraId="47F32706" w14:textId="77777777" w:rsidR="007B070B" w:rsidRPr="00441393" w:rsidRDefault="007B070B" w:rsidP="00441393">
    <w:pPr>
      <w:pStyle w:val="Contents"/>
    </w:pPr>
    <w:r>
      <w:t>DOCUMENT REVISION</w:t>
    </w:r>
  </w:p>
  <w:p w14:paraId="562CF07D" w14:textId="77777777" w:rsidR="007B070B" w:rsidRPr="00ED2A8D" w:rsidRDefault="007B070B" w:rsidP="008747E0">
    <w:pPr>
      <w:pStyle w:val="Header"/>
    </w:pPr>
  </w:p>
  <w:p w14:paraId="1512C70D" w14:textId="77777777" w:rsidR="007B070B" w:rsidRPr="00AC33A2" w:rsidRDefault="007B070B"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0B7DF" w14:textId="762096B0" w:rsidR="007B070B" w:rsidRDefault="008146B2">
    <w:pPr>
      <w:pStyle w:val="Header"/>
    </w:pPr>
    <w:r>
      <w:rPr>
        <w:noProof/>
      </w:rPr>
      <w:pict w14:anchorId="56618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A8C1676">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E7298" w14:textId="19D07684" w:rsidR="007B070B" w:rsidRDefault="008146B2">
    <w:pPr>
      <w:pStyle w:val="Header"/>
    </w:pPr>
    <w:r>
      <w:rPr>
        <w:noProof/>
      </w:rPr>
      <w:pict w14:anchorId="04A3C5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C79831D">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151CF" w14:textId="7AF94283" w:rsidR="007B070B" w:rsidRPr="00ED2A8D" w:rsidRDefault="008146B2" w:rsidP="008747E0">
    <w:pPr>
      <w:pStyle w:val="Header"/>
    </w:pPr>
    <w:r>
      <w:rPr>
        <w:noProof/>
      </w:rPr>
      <w:pict w14:anchorId="7AD93C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val="en-IE" w:eastAsia="en-IE"/>
      </w:rPr>
      <w:drawing>
        <wp:anchor distT="0" distB="0" distL="114300" distR="114300" simplePos="0" relativeHeight="251674624" behindDoc="1" locked="0" layoutInCell="1" allowOverlap="1" wp14:anchorId="0E5419DA" wp14:editId="4B70726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3C5CD3" w14:textId="77777777" w:rsidR="007B070B" w:rsidRPr="00ED2A8D" w:rsidRDefault="007B070B" w:rsidP="008747E0">
    <w:pPr>
      <w:pStyle w:val="Header"/>
    </w:pPr>
  </w:p>
  <w:p w14:paraId="23C1D056" w14:textId="77777777" w:rsidR="007B070B" w:rsidRDefault="007B070B" w:rsidP="008747E0">
    <w:pPr>
      <w:pStyle w:val="Header"/>
    </w:pPr>
  </w:p>
  <w:p w14:paraId="5D624A3C" w14:textId="77777777" w:rsidR="007B070B" w:rsidRDefault="007B070B" w:rsidP="008747E0">
    <w:pPr>
      <w:pStyle w:val="Header"/>
    </w:pPr>
  </w:p>
  <w:p w14:paraId="1EC6B538" w14:textId="77777777" w:rsidR="007B070B" w:rsidRDefault="007B070B" w:rsidP="008747E0">
    <w:pPr>
      <w:pStyle w:val="Header"/>
    </w:pPr>
  </w:p>
  <w:p w14:paraId="4822DB84" w14:textId="77777777" w:rsidR="007B070B" w:rsidRPr="00441393" w:rsidRDefault="007B070B" w:rsidP="00441393">
    <w:pPr>
      <w:pStyle w:val="Contents"/>
    </w:pPr>
    <w:r>
      <w:t>CONTENTS</w:t>
    </w:r>
  </w:p>
  <w:p w14:paraId="7C4C3D4D" w14:textId="77777777" w:rsidR="007B070B" w:rsidRDefault="007B070B" w:rsidP="0078486B">
    <w:pPr>
      <w:pStyle w:val="Header"/>
      <w:spacing w:line="140" w:lineRule="exact"/>
    </w:pPr>
  </w:p>
  <w:p w14:paraId="13D8B7D3" w14:textId="77777777" w:rsidR="007B070B" w:rsidRPr="00AC33A2" w:rsidRDefault="007B070B"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F94D" w14:textId="7736F572" w:rsidR="007B070B" w:rsidRPr="00ED2A8D" w:rsidRDefault="008146B2" w:rsidP="00C716E5">
    <w:pPr>
      <w:pStyle w:val="Header"/>
    </w:pPr>
    <w:r>
      <w:rPr>
        <w:noProof/>
      </w:rPr>
      <w:pict w14:anchorId="0C1E08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515172C">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val="en-IE" w:eastAsia="en-IE"/>
      </w:rPr>
      <w:drawing>
        <wp:anchor distT="0" distB="0" distL="114300" distR="114300" simplePos="0" relativeHeight="251697152" behindDoc="1" locked="0" layoutInCell="1" allowOverlap="1" wp14:anchorId="33E1815B" wp14:editId="6D2C52C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3CB9F2" w14:textId="77777777" w:rsidR="007B070B" w:rsidRPr="00ED2A8D" w:rsidRDefault="007B070B" w:rsidP="00C716E5">
    <w:pPr>
      <w:pStyle w:val="Header"/>
    </w:pPr>
  </w:p>
  <w:p w14:paraId="56B62A84" w14:textId="77777777" w:rsidR="007B070B" w:rsidRDefault="007B070B" w:rsidP="00C716E5">
    <w:pPr>
      <w:pStyle w:val="Header"/>
    </w:pPr>
  </w:p>
  <w:p w14:paraId="2589ED3C" w14:textId="77777777" w:rsidR="007B070B" w:rsidRDefault="007B070B" w:rsidP="00C716E5">
    <w:pPr>
      <w:pStyle w:val="Header"/>
    </w:pPr>
  </w:p>
  <w:p w14:paraId="375EE420" w14:textId="77777777" w:rsidR="007B070B" w:rsidRDefault="007B070B" w:rsidP="00C716E5">
    <w:pPr>
      <w:pStyle w:val="Header"/>
    </w:pPr>
  </w:p>
  <w:p w14:paraId="4E62647C" w14:textId="77777777" w:rsidR="007B070B" w:rsidRPr="00441393" w:rsidRDefault="007B070B" w:rsidP="00C716E5">
    <w:pPr>
      <w:pStyle w:val="Contents"/>
    </w:pPr>
    <w:r>
      <w:t>CONTENTS</w:t>
    </w:r>
  </w:p>
  <w:p w14:paraId="2FB5C01D" w14:textId="77777777" w:rsidR="007B070B" w:rsidRPr="00ED2A8D" w:rsidRDefault="007B070B" w:rsidP="00C716E5">
    <w:pPr>
      <w:pStyle w:val="Header"/>
    </w:pPr>
  </w:p>
  <w:p w14:paraId="6A97F4EB" w14:textId="77777777" w:rsidR="007B070B" w:rsidRPr="00AC33A2" w:rsidRDefault="007B070B" w:rsidP="00C716E5">
    <w:pPr>
      <w:pStyle w:val="Header"/>
      <w:spacing w:line="140" w:lineRule="exact"/>
    </w:pPr>
  </w:p>
  <w:p w14:paraId="629BDA26" w14:textId="77777777" w:rsidR="007B070B" w:rsidRDefault="007B070B">
    <w:pPr>
      <w:pStyle w:val="Header"/>
    </w:pPr>
    <w:r>
      <w:rPr>
        <w:noProof/>
        <w:lang w:val="en-IE" w:eastAsia="en-IE"/>
      </w:rPr>
      <w:drawing>
        <wp:anchor distT="0" distB="0" distL="114300" distR="114300" simplePos="0" relativeHeight="251695104" behindDoc="1" locked="0" layoutInCell="1" allowOverlap="1" wp14:anchorId="58708A83" wp14:editId="707EA4E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60AF8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184C72E"/>
    <w:lvl w:ilvl="0">
      <w:start w:val="1"/>
      <w:numFmt w:val="decimal"/>
      <w:lvlText w:val="%1."/>
      <w:lvlJc w:val="left"/>
      <w:pPr>
        <w:tabs>
          <w:tab w:val="num" w:pos="1800"/>
        </w:tabs>
        <w:ind w:left="1800" w:hanging="360"/>
      </w:pPr>
    </w:lvl>
  </w:abstractNum>
  <w:abstractNum w:abstractNumId="2">
    <w:nsid w:val="FFFFFF7D"/>
    <w:multiLevelType w:val="singleLevel"/>
    <w:tmpl w:val="CB3C77D6"/>
    <w:lvl w:ilvl="0">
      <w:start w:val="1"/>
      <w:numFmt w:val="decimal"/>
      <w:lvlText w:val="%1."/>
      <w:lvlJc w:val="left"/>
      <w:pPr>
        <w:tabs>
          <w:tab w:val="num" w:pos="1440"/>
        </w:tabs>
        <w:ind w:left="1440" w:hanging="360"/>
      </w:pPr>
    </w:lvl>
  </w:abstractNum>
  <w:abstractNum w:abstractNumId="3">
    <w:nsid w:val="FFFFFF7F"/>
    <w:multiLevelType w:val="singleLevel"/>
    <w:tmpl w:val="B99C0584"/>
    <w:lvl w:ilvl="0">
      <w:start w:val="1"/>
      <w:numFmt w:val="decimal"/>
      <w:lvlText w:val="%1."/>
      <w:lvlJc w:val="left"/>
      <w:pPr>
        <w:tabs>
          <w:tab w:val="num" w:pos="720"/>
        </w:tabs>
        <w:ind w:left="720" w:hanging="360"/>
      </w:pPr>
    </w:lvl>
  </w:abstractNum>
  <w:abstractNum w:abstractNumId="4">
    <w:nsid w:val="FFFFFF80"/>
    <w:multiLevelType w:val="singleLevel"/>
    <w:tmpl w:val="C60E7B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BADB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27035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B4AB48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8A824C8"/>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9340783"/>
    <w:multiLevelType w:val="hybridMultilevel"/>
    <w:tmpl w:val="D572F7AA"/>
    <w:lvl w:ilvl="0" w:tplc="AA98261E">
      <w:start w:val="1"/>
      <w:numFmt w:val="decimal"/>
      <w:lvlText w:val="%1)"/>
      <w:lvlJc w:val="left"/>
      <w:pPr>
        <w:tabs>
          <w:tab w:val="num" w:pos="288"/>
        </w:tabs>
        <w:ind w:left="210" w:hanging="282"/>
      </w:pPr>
      <w:rPr>
        <w:rFonts w:hint="default"/>
      </w:rPr>
    </w:lvl>
    <w:lvl w:ilvl="1" w:tplc="F1BECA66">
      <w:start w:val="1"/>
      <w:numFmt w:val="lowerLetter"/>
      <w:lvlText w:val="%2)"/>
      <w:lvlJc w:val="left"/>
      <w:pPr>
        <w:tabs>
          <w:tab w:val="num" w:pos="360"/>
        </w:tabs>
        <w:ind w:left="170" w:hanging="1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37A3C00"/>
    <w:multiLevelType w:val="hybridMultilevel"/>
    <w:tmpl w:val="A5C63B54"/>
    <w:lvl w:ilvl="0" w:tplc="96F85306">
      <w:start w:val="1"/>
      <w:numFmt w:val="bullet"/>
      <w:lvlText w:val="o"/>
      <w:lvlJc w:val="left"/>
      <w:pPr>
        <w:tabs>
          <w:tab w:val="num" w:pos="1080"/>
        </w:tabs>
        <w:ind w:left="1060" w:hanging="340"/>
      </w:pPr>
      <w:rPr>
        <w:rFonts w:hint="default"/>
      </w:rPr>
    </w:lvl>
    <w:lvl w:ilvl="1" w:tplc="04090003">
      <w:start w:val="1"/>
      <w:numFmt w:val="bullet"/>
      <w:lvlText w:val="o"/>
      <w:lvlJc w:val="left"/>
      <w:pPr>
        <w:tabs>
          <w:tab w:val="num" w:pos="2214"/>
        </w:tabs>
        <w:ind w:left="2214" w:hanging="360"/>
      </w:pPr>
      <w:rPr>
        <w:rFonts w:ascii="Courier New" w:hAnsi="Courier New" w:hint="default"/>
      </w:r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5">
    <w:nsid w:val="55420E6D"/>
    <w:multiLevelType w:val="hybridMultilevel"/>
    <w:tmpl w:val="34DC2558"/>
    <w:lvl w:ilvl="0" w:tplc="96F85306">
      <w:start w:val="1"/>
      <w:numFmt w:val="bullet"/>
      <w:lvlText w:val="o"/>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6E784D2F"/>
    <w:multiLevelType w:val="hybridMultilevel"/>
    <w:tmpl w:val="9B24372C"/>
    <w:lvl w:ilvl="0" w:tplc="03A2AD0A">
      <w:start w:val="1"/>
      <w:numFmt w:val="decimal"/>
      <w:lvlText w:val="%1)"/>
      <w:lvlJc w:val="left"/>
      <w:pPr>
        <w:tabs>
          <w:tab w:val="num" w:pos="306"/>
        </w:tabs>
        <w:ind w:left="228" w:hanging="282"/>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F28170E"/>
    <w:multiLevelType w:val="hybridMultilevel"/>
    <w:tmpl w:val="4B5C9C9C"/>
    <w:lvl w:ilvl="0" w:tplc="0C090001">
      <w:start w:val="1"/>
      <w:numFmt w:val="bullet"/>
      <w:lvlText w:val=""/>
      <w:lvlJc w:val="left"/>
      <w:pPr>
        <w:ind w:left="810" w:hanging="360"/>
      </w:pPr>
      <w:rPr>
        <w:rFonts w:ascii="Symbol" w:hAnsi="Symbol" w:hint="default"/>
      </w:rPr>
    </w:lvl>
    <w:lvl w:ilvl="1" w:tplc="0C090003">
      <w:start w:val="1"/>
      <w:numFmt w:val="bullet"/>
      <w:lvlText w:val="o"/>
      <w:lvlJc w:val="left"/>
      <w:pPr>
        <w:ind w:left="1530" w:hanging="360"/>
      </w:pPr>
      <w:rPr>
        <w:rFonts w:ascii="Courier New" w:hAnsi="Courier New" w:cs="Courier New" w:hint="default"/>
      </w:rPr>
    </w:lvl>
    <w:lvl w:ilvl="2" w:tplc="0C090005">
      <w:start w:val="1"/>
      <w:numFmt w:val="bullet"/>
      <w:lvlText w:val=""/>
      <w:lvlJc w:val="left"/>
      <w:pPr>
        <w:ind w:left="2250" w:hanging="360"/>
      </w:pPr>
      <w:rPr>
        <w:rFonts w:ascii="Wingdings" w:hAnsi="Wingdings" w:hint="default"/>
      </w:rPr>
    </w:lvl>
    <w:lvl w:ilvl="3" w:tplc="0C090001">
      <w:start w:val="1"/>
      <w:numFmt w:val="bullet"/>
      <w:lvlText w:val=""/>
      <w:lvlJc w:val="left"/>
      <w:pPr>
        <w:ind w:left="2970" w:hanging="360"/>
      </w:pPr>
      <w:rPr>
        <w:rFonts w:ascii="Symbol" w:hAnsi="Symbol" w:hint="default"/>
      </w:rPr>
    </w:lvl>
    <w:lvl w:ilvl="4" w:tplc="0C090003">
      <w:start w:val="1"/>
      <w:numFmt w:val="bullet"/>
      <w:lvlText w:val="o"/>
      <w:lvlJc w:val="left"/>
      <w:pPr>
        <w:ind w:left="3690" w:hanging="360"/>
      </w:pPr>
      <w:rPr>
        <w:rFonts w:ascii="Courier New" w:hAnsi="Courier New" w:cs="Courier New" w:hint="default"/>
      </w:rPr>
    </w:lvl>
    <w:lvl w:ilvl="5" w:tplc="0C090005">
      <w:start w:val="1"/>
      <w:numFmt w:val="bullet"/>
      <w:lvlText w:val=""/>
      <w:lvlJc w:val="left"/>
      <w:pPr>
        <w:ind w:left="4410" w:hanging="360"/>
      </w:pPr>
      <w:rPr>
        <w:rFonts w:ascii="Wingdings" w:hAnsi="Wingdings" w:hint="default"/>
      </w:rPr>
    </w:lvl>
    <w:lvl w:ilvl="6" w:tplc="0C090001">
      <w:start w:val="1"/>
      <w:numFmt w:val="bullet"/>
      <w:lvlText w:val=""/>
      <w:lvlJc w:val="left"/>
      <w:pPr>
        <w:ind w:left="5130" w:hanging="360"/>
      </w:pPr>
      <w:rPr>
        <w:rFonts w:ascii="Symbol" w:hAnsi="Symbol" w:hint="default"/>
      </w:rPr>
    </w:lvl>
    <w:lvl w:ilvl="7" w:tplc="0C090003">
      <w:start w:val="1"/>
      <w:numFmt w:val="bullet"/>
      <w:lvlText w:val="o"/>
      <w:lvlJc w:val="left"/>
      <w:pPr>
        <w:ind w:left="5850" w:hanging="360"/>
      </w:pPr>
      <w:rPr>
        <w:rFonts w:ascii="Courier New" w:hAnsi="Courier New" w:cs="Courier New" w:hint="default"/>
      </w:rPr>
    </w:lvl>
    <w:lvl w:ilvl="8" w:tplc="0C090005">
      <w:start w:val="1"/>
      <w:numFmt w:val="bullet"/>
      <w:lvlText w:val=""/>
      <w:lvlJc w:val="left"/>
      <w:pPr>
        <w:ind w:left="6570" w:hanging="360"/>
      </w:pPr>
      <w:rPr>
        <w:rFonts w:ascii="Wingdings" w:hAnsi="Wingdings" w:hint="default"/>
      </w:rPr>
    </w:lvl>
  </w:abstractNum>
  <w:abstractNum w:abstractNumId="4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5"/>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9"/>
  </w:num>
  <w:num w:numId="16">
    <w:abstractNumId w:val="42"/>
  </w:num>
  <w:num w:numId="17">
    <w:abstractNumId w:val="20"/>
  </w:num>
  <w:num w:numId="18">
    <w:abstractNumId w:val="19"/>
  </w:num>
  <w:num w:numId="19">
    <w:abstractNumId w:val="43"/>
  </w:num>
  <w:num w:numId="20">
    <w:abstractNumId w:val="28"/>
  </w:num>
  <w:num w:numId="21">
    <w:abstractNumId w:val="11"/>
  </w:num>
  <w:num w:numId="22">
    <w:abstractNumId w:val="18"/>
  </w:num>
  <w:num w:numId="23">
    <w:abstractNumId w:val="37"/>
  </w:num>
  <w:num w:numId="24">
    <w:abstractNumId w:val="17"/>
  </w:num>
  <w:num w:numId="25">
    <w:abstractNumId w:val="44"/>
  </w:num>
  <w:num w:numId="26">
    <w:abstractNumId w:val="10"/>
  </w:num>
  <w:num w:numId="27">
    <w:abstractNumId w:val="26"/>
  </w:num>
  <w:num w:numId="28">
    <w:abstractNumId w:val="23"/>
  </w:num>
  <w:num w:numId="29">
    <w:abstractNumId w:val="36"/>
  </w:num>
  <w:num w:numId="30">
    <w:abstractNumId w:val="38"/>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3"/>
  </w:num>
  <w:num w:numId="43">
    <w:abstractNumId w:val="40"/>
  </w:num>
  <w:num w:numId="44">
    <w:abstractNumId w:val="34"/>
  </w:num>
  <w:num w:numId="45">
    <w:abstractNumId w:val="35"/>
  </w:num>
  <w:num w:numId="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num>
  <w:num w:numId="48">
    <w:abstractNumId w:val="4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AD" w15:userId="S-1-5-21-2046026355-2876191845-2165928818-1752"/>
  </w15:person>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AU"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28"/>
    <w:rsid w:val="00001AC3"/>
    <w:rsid w:val="0001616D"/>
    <w:rsid w:val="00016839"/>
    <w:rsid w:val="000174F9"/>
    <w:rsid w:val="000249C2"/>
    <w:rsid w:val="000258F6"/>
    <w:rsid w:val="000379A7"/>
    <w:rsid w:val="00040EB8"/>
    <w:rsid w:val="000439A4"/>
    <w:rsid w:val="0005449E"/>
    <w:rsid w:val="00057B6D"/>
    <w:rsid w:val="00061A7B"/>
    <w:rsid w:val="0006677D"/>
    <w:rsid w:val="00072079"/>
    <w:rsid w:val="00077527"/>
    <w:rsid w:val="0008654C"/>
    <w:rsid w:val="000904ED"/>
    <w:rsid w:val="00091545"/>
    <w:rsid w:val="000A27A8"/>
    <w:rsid w:val="000A7B2E"/>
    <w:rsid w:val="000B2356"/>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B2A35"/>
    <w:rsid w:val="001B339A"/>
    <w:rsid w:val="001B43D9"/>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4B3A"/>
    <w:rsid w:val="0029793F"/>
    <w:rsid w:val="002A1C42"/>
    <w:rsid w:val="002A617C"/>
    <w:rsid w:val="002A71CF"/>
    <w:rsid w:val="002B044E"/>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2565E"/>
    <w:rsid w:val="004274D1"/>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60ABF"/>
    <w:rsid w:val="005805D2"/>
    <w:rsid w:val="00590C28"/>
    <w:rsid w:val="00595415"/>
    <w:rsid w:val="00597652"/>
    <w:rsid w:val="005A0703"/>
    <w:rsid w:val="005A080B"/>
    <w:rsid w:val="005B12A5"/>
    <w:rsid w:val="005C161A"/>
    <w:rsid w:val="005C1BCB"/>
    <w:rsid w:val="005C1E29"/>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34B"/>
    <w:rsid w:val="00661445"/>
    <w:rsid w:val="00661946"/>
    <w:rsid w:val="00666061"/>
    <w:rsid w:val="00667424"/>
    <w:rsid w:val="00667792"/>
    <w:rsid w:val="006709E5"/>
    <w:rsid w:val="0067154B"/>
    <w:rsid w:val="00671677"/>
    <w:rsid w:val="006744D8"/>
    <w:rsid w:val="006750F2"/>
    <w:rsid w:val="006752D6"/>
    <w:rsid w:val="00675E02"/>
    <w:rsid w:val="00682C4B"/>
    <w:rsid w:val="0068553C"/>
    <w:rsid w:val="00685F34"/>
    <w:rsid w:val="00695656"/>
    <w:rsid w:val="006975A8"/>
    <w:rsid w:val="006A1012"/>
    <w:rsid w:val="006B2E58"/>
    <w:rsid w:val="006C1376"/>
    <w:rsid w:val="006C48F9"/>
    <w:rsid w:val="006D238A"/>
    <w:rsid w:val="006E0E7D"/>
    <w:rsid w:val="006E10BF"/>
    <w:rsid w:val="006F1C14"/>
    <w:rsid w:val="00703A6A"/>
    <w:rsid w:val="00722236"/>
    <w:rsid w:val="00725CCA"/>
    <w:rsid w:val="0072737A"/>
    <w:rsid w:val="007311E7"/>
    <w:rsid w:val="00731DEE"/>
    <w:rsid w:val="00734BC6"/>
    <w:rsid w:val="007427B2"/>
    <w:rsid w:val="007541D3"/>
    <w:rsid w:val="007572FC"/>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070B"/>
    <w:rsid w:val="007B27E9"/>
    <w:rsid w:val="007B2C5B"/>
    <w:rsid w:val="007B2D11"/>
    <w:rsid w:val="007B6700"/>
    <w:rsid w:val="007B6A93"/>
    <w:rsid w:val="007B7BEC"/>
    <w:rsid w:val="007D1805"/>
    <w:rsid w:val="007D2107"/>
    <w:rsid w:val="007D3A42"/>
    <w:rsid w:val="007D5895"/>
    <w:rsid w:val="007D77AB"/>
    <w:rsid w:val="007E28D0"/>
    <w:rsid w:val="007E30DF"/>
    <w:rsid w:val="007F26A6"/>
    <w:rsid w:val="007F7544"/>
    <w:rsid w:val="00800995"/>
    <w:rsid w:val="00810C0F"/>
    <w:rsid w:val="008146B2"/>
    <w:rsid w:val="00816F79"/>
    <w:rsid w:val="008172F8"/>
    <w:rsid w:val="00821332"/>
    <w:rsid w:val="008326B2"/>
    <w:rsid w:val="00834ED4"/>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A16"/>
    <w:rsid w:val="00962EC1"/>
    <w:rsid w:val="00971431"/>
    <w:rsid w:val="00971591"/>
    <w:rsid w:val="00974564"/>
    <w:rsid w:val="00974E99"/>
    <w:rsid w:val="009764FA"/>
    <w:rsid w:val="00980192"/>
    <w:rsid w:val="00982A22"/>
    <w:rsid w:val="00994D97"/>
    <w:rsid w:val="009A07B7"/>
    <w:rsid w:val="009A3ED4"/>
    <w:rsid w:val="009B1545"/>
    <w:rsid w:val="009B5023"/>
    <w:rsid w:val="009B543F"/>
    <w:rsid w:val="009B6641"/>
    <w:rsid w:val="009B785E"/>
    <w:rsid w:val="009C26F8"/>
    <w:rsid w:val="009C609E"/>
    <w:rsid w:val="009D25B8"/>
    <w:rsid w:val="009D26AB"/>
    <w:rsid w:val="009E16EC"/>
    <w:rsid w:val="009E433C"/>
    <w:rsid w:val="009E4A4D"/>
    <w:rsid w:val="009E6578"/>
    <w:rsid w:val="009F081F"/>
    <w:rsid w:val="00A06A3D"/>
    <w:rsid w:val="00A1043E"/>
    <w:rsid w:val="00A10EBA"/>
    <w:rsid w:val="00A13E56"/>
    <w:rsid w:val="00A227BF"/>
    <w:rsid w:val="00A24838"/>
    <w:rsid w:val="00A2743E"/>
    <w:rsid w:val="00A30C33"/>
    <w:rsid w:val="00A4308C"/>
    <w:rsid w:val="00A44836"/>
    <w:rsid w:val="00A524B5"/>
    <w:rsid w:val="00A549B3"/>
    <w:rsid w:val="00A56184"/>
    <w:rsid w:val="00A57FC5"/>
    <w:rsid w:val="00A67954"/>
    <w:rsid w:val="00A72ED7"/>
    <w:rsid w:val="00A748A1"/>
    <w:rsid w:val="00A8083F"/>
    <w:rsid w:val="00A90D86"/>
    <w:rsid w:val="00A91DBA"/>
    <w:rsid w:val="00A96CC2"/>
    <w:rsid w:val="00A97900"/>
    <w:rsid w:val="00AA1D7A"/>
    <w:rsid w:val="00AA3E01"/>
    <w:rsid w:val="00AB0BFA"/>
    <w:rsid w:val="00AB76B7"/>
    <w:rsid w:val="00AC33A2"/>
    <w:rsid w:val="00AD38F7"/>
    <w:rsid w:val="00AE65F1"/>
    <w:rsid w:val="00AE6BB4"/>
    <w:rsid w:val="00AE74AD"/>
    <w:rsid w:val="00AF159C"/>
    <w:rsid w:val="00B01873"/>
    <w:rsid w:val="00B041B7"/>
    <w:rsid w:val="00B074AB"/>
    <w:rsid w:val="00B07717"/>
    <w:rsid w:val="00B17253"/>
    <w:rsid w:val="00B17D23"/>
    <w:rsid w:val="00B2583D"/>
    <w:rsid w:val="00B31A41"/>
    <w:rsid w:val="00B3287F"/>
    <w:rsid w:val="00B40199"/>
    <w:rsid w:val="00B502FF"/>
    <w:rsid w:val="00B528D3"/>
    <w:rsid w:val="00B60B68"/>
    <w:rsid w:val="00B61242"/>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2F5"/>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5663"/>
    <w:rsid w:val="00D3700C"/>
    <w:rsid w:val="00D5535D"/>
    <w:rsid w:val="00D62700"/>
    <w:rsid w:val="00D638E0"/>
    <w:rsid w:val="00D653B1"/>
    <w:rsid w:val="00D74AE1"/>
    <w:rsid w:val="00D75D42"/>
    <w:rsid w:val="00D80B20"/>
    <w:rsid w:val="00D865A8"/>
    <w:rsid w:val="00D9012A"/>
    <w:rsid w:val="00D92C2D"/>
    <w:rsid w:val="00D9361E"/>
    <w:rsid w:val="00D94F38"/>
    <w:rsid w:val="00DA17CD"/>
    <w:rsid w:val="00DB129A"/>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3341B"/>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28FB"/>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950B6"/>
    <w:rsid w:val="00FA370D"/>
    <w:rsid w:val="00FA66F1"/>
    <w:rsid w:val="00FC06AF"/>
    <w:rsid w:val="00FC33F1"/>
    <w:rsid w:val="00FC378B"/>
    <w:rsid w:val="00FC3977"/>
    <w:rsid w:val="00FD2566"/>
    <w:rsid w:val="00FD2F16"/>
    <w:rsid w:val="00FD6065"/>
    <w:rsid w:val="00FE1D34"/>
    <w:rsid w:val="00FE244F"/>
    <w:rsid w:val="00FE2A6F"/>
    <w:rsid w:val="00FF40F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147629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7572FC"/>
    <w:pPr>
      <w:spacing w:line="240" w:lineRule="auto"/>
      <w:ind w:left="720"/>
    </w:pPr>
    <w:rPr>
      <w:rFonts w:ascii="Calibri" w:hAnsi="Calibri" w:cs="Calibri"/>
      <w:sz w:val="22"/>
    </w:rPr>
  </w:style>
  <w:style w:type="table" w:customStyle="1" w:styleId="TableGrid2">
    <w:name w:val="Table Grid2"/>
    <w:basedOn w:val="TableNormal"/>
    <w:next w:val="TableGrid"/>
    <w:uiPriority w:val="59"/>
    <w:rsid w:val="001B43D9"/>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72079"/>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43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image" Target="media/image10.png"/><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image" Target="media/image6.png"/><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image" Target="media/image9.png"/><Relationship Id="rId37" Type="http://schemas.openxmlformats.org/officeDocument/2006/relationships/header" Target="header15.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commentsExtended" Target="commentsExtended.xml"/><Relationship Id="rId28" Type="http://schemas.openxmlformats.org/officeDocument/2006/relationships/image" Target="media/image5.png"/><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image" Target="media/image8.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omments" Target="comments.xml"/><Relationship Id="rId27" Type="http://schemas.openxmlformats.org/officeDocument/2006/relationships/header" Target="header12.xml"/><Relationship Id="rId30" Type="http://schemas.openxmlformats.org/officeDocument/2006/relationships/image" Target="media/image7.png"/><Relationship Id="rId35" Type="http://schemas.openxmlformats.org/officeDocument/2006/relationships/header" Target="header14.xml"/><Relationship Id="rId43"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oleObject" Target="file:///C:\Users\junterderweide\Desktop\LL14_2016\LVK%20MSM%20SLW%20SN%20008.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166807951942"/>
          <c:y val="0.14932143192501199"/>
          <c:w val="0.87083451447823701"/>
          <c:h val="0.64253464646520397"/>
        </c:manualLayout>
      </c:layout>
      <c:scatterChart>
        <c:scatterStyle val="smoothMarker"/>
        <c:varyColors val="0"/>
        <c:ser>
          <c:idx val="0"/>
          <c:order val="0"/>
          <c:tx>
            <c:v>light distribution curve</c:v>
          </c:tx>
          <c:spPr>
            <a:ln w="25400">
              <a:solidFill>
                <a:srgbClr val="000000"/>
              </a:solidFill>
              <a:prstDash val="solid"/>
            </a:ln>
          </c:spPr>
          <c:marker>
            <c:symbol val="none"/>
          </c:marker>
          <c:xVal>
            <c:numRef>
              <c:f>'weiß 0° hor.'!$A$32:$A$5000</c:f>
              <c:numCache>
                <c:formatCode>0.0</c:formatCode>
                <c:ptCount val="4969"/>
                <c:pt idx="0">
                  <c:v>-120</c:v>
                </c:pt>
                <c:pt idx="1">
                  <c:v>-119.52</c:v>
                </c:pt>
                <c:pt idx="2">
                  <c:v>-119.04</c:v>
                </c:pt>
                <c:pt idx="3">
                  <c:v>-118.56</c:v>
                </c:pt>
                <c:pt idx="4">
                  <c:v>-118.08</c:v>
                </c:pt>
                <c:pt idx="5">
                  <c:v>-117.6</c:v>
                </c:pt>
                <c:pt idx="6">
                  <c:v>-117.12</c:v>
                </c:pt>
                <c:pt idx="7">
                  <c:v>-116.64</c:v>
                </c:pt>
                <c:pt idx="8">
                  <c:v>-116.16</c:v>
                </c:pt>
                <c:pt idx="9">
                  <c:v>-115.68</c:v>
                </c:pt>
                <c:pt idx="10">
                  <c:v>-115.2</c:v>
                </c:pt>
                <c:pt idx="11">
                  <c:v>-114.72</c:v>
                </c:pt>
                <c:pt idx="12">
                  <c:v>-114.24</c:v>
                </c:pt>
                <c:pt idx="13">
                  <c:v>-113.76</c:v>
                </c:pt>
                <c:pt idx="14">
                  <c:v>-113.28</c:v>
                </c:pt>
                <c:pt idx="15">
                  <c:v>-112.8</c:v>
                </c:pt>
                <c:pt idx="16">
                  <c:v>-112.32</c:v>
                </c:pt>
                <c:pt idx="17">
                  <c:v>-111.84</c:v>
                </c:pt>
                <c:pt idx="18">
                  <c:v>-111.36</c:v>
                </c:pt>
                <c:pt idx="19">
                  <c:v>-110.88</c:v>
                </c:pt>
                <c:pt idx="20">
                  <c:v>-110.4</c:v>
                </c:pt>
                <c:pt idx="21">
                  <c:v>-109.92</c:v>
                </c:pt>
                <c:pt idx="22">
                  <c:v>-109.44</c:v>
                </c:pt>
                <c:pt idx="23">
                  <c:v>-108.96</c:v>
                </c:pt>
                <c:pt idx="24">
                  <c:v>-108.48</c:v>
                </c:pt>
                <c:pt idx="25">
                  <c:v>-108</c:v>
                </c:pt>
                <c:pt idx="26">
                  <c:v>-107.52</c:v>
                </c:pt>
                <c:pt idx="27">
                  <c:v>-107.04</c:v>
                </c:pt>
                <c:pt idx="28">
                  <c:v>-106.56</c:v>
                </c:pt>
                <c:pt idx="29">
                  <c:v>-106.08</c:v>
                </c:pt>
                <c:pt idx="30">
                  <c:v>-105.6</c:v>
                </c:pt>
                <c:pt idx="31">
                  <c:v>-105.12</c:v>
                </c:pt>
                <c:pt idx="32">
                  <c:v>-104.64</c:v>
                </c:pt>
                <c:pt idx="33">
                  <c:v>-104.16</c:v>
                </c:pt>
                <c:pt idx="34">
                  <c:v>-103.68</c:v>
                </c:pt>
                <c:pt idx="35">
                  <c:v>-103.2</c:v>
                </c:pt>
                <c:pt idx="36">
                  <c:v>-102.72</c:v>
                </c:pt>
                <c:pt idx="37">
                  <c:v>-102.24</c:v>
                </c:pt>
                <c:pt idx="38">
                  <c:v>-101.76</c:v>
                </c:pt>
                <c:pt idx="39">
                  <c:v>-101.28</c:v>
                </c:pt>
                <c:pt idx="40">
                  <c:v>-100.8</c:v>
                </c:pt>
                <c:pt idx="41">
                  <c:v>-100.32</c:v>
                </c:pt>
                <c:pt idx="42">
                  <c:v>-99.84</c:v>
                </c:pt>
                <c:pt idx="43">
                  <c:v>-99.36</c:v>
                </c:pt>
                <c:pt idx="44">
                  <c:v>-98.88</c:v>
                </c:pt>
                <c:pt idx="45">
                  <c:v>-98.4</c:v>
                </c:pt>
                <c:pt idx="46">
                  <c:v>-97.92</c:v>
                </c:pt>
                <c:pt idx="47">
                  <c:v>-97.44</c:v>
                </c:pt>
                <c:pt idx="48">
                  <c:v>-96.96</c:v>
                </c:pt>
                <c:pt idx="49">
                  <c:v>-96.48</c:v>
                </c:pt>
                <c:pt idx="50">
                  <c:v>-96</c:v>
                </c:pt>
                <c:pt idx="51">
                  <c:v>-95.52</c:v>
                </c:pt>
                <c:pt idx="52">
                  <c:v>-95.04</c:v>
                </c:pt>
                <c:pt idx="53">
                  <c:v>-94.56</c:v>
                </c:pt>
                <c:pt idx="54">
                  <c:v>-94.08</c:v>
                </c:pt>
                <c:pt idx="55">
                  <c:v>-93.6</c:v>
                </c:pt>
                <c:pt idx="56">
                  <c:v>-93.12</c:v>
                </c:pt>
                <c:pt idx="57">
                  <c:v>-92.64</c:v>
                </c:pt>
                <c:pt idx="58">
                  <c:v>-92.16</c:v>
                </c:pt>
                <c:pt idx="59">
                  <c:v>-91.679999999999978</c:v>
                </c:pt>
                <c:pt idx="60">
                  <c:v>-91.2</c:v>
                </c:pt>
                <c:pt idx="61">
                  <c:v>-90.72</c:v>
                </c:pt>
                <c:pt idx="62">
                  <c:v>-90.24</c:v>
                </c:pt>
                <c:pt idx="63">
                  <c:v>-89.76</c:v>
                </c:pt>
                <c:pt idx="64">
                  <c:v>-89.28</c:v>
                </c:pt>
                <c:pt idx="65">
                  <c:v>-88.8</c:v>
                </c:pt>
                <c:pt idx="66">
                  <c:v>-88.32</c:v>
                </c:pt>
                <c:pt idx="67">
                  <c:v>-87.84</c:v>
                </c:pt>
                <c:pt idx="68">
                  <c:v>-87.36</c:v>
                </c:pt>
                <c:pt idx="69">
                  <c:v>-86.88</c:v>
                </c:pt>
                <c:pt idx="70">
                  <c:v>-86.4</c:v>
                </c:pt>
                <c:pt idx="71">
                  <c:v>-85.92</c:v>
                </c:pt>
                <c:pt idx="72">
                  <c:v>-85.44</c:v>
                </c:pt>
                <c:pt idx="73">
                  <c:v>-84.96</c:v>
                </c:pt>
                <c:pt idx="74">
                  <c:v>-84.48</c:v>
                </c:pt>
                <c:pt idx="75">
                  <c:v>-84</c:v>
                </c:pt>
                <c:pt idx="76">
                  <c:v>-83.52</c:v>
                </c:pt>
                <c:pt idx="77">
                  <c:v>-83.04</c:v>
                </c:pt>
                <c:pt idx="78">
                  <c:v>-82.56</c:v>
                </c:pt>
                <c:pt idx="79">
                  <c:v>-82.08</c:v>
                </c:pt>
                <c:pt idx="80">
                  <c:v>-81.599999999999994</c:v>
                </c:pt>
                <c:pt idx="81">
                  <c:v>-81.12</c:v>
                </c:pt>
                <c:pt idx="82">
                  <c:v>-80.64</c:v>
                </c:pt>
                <c:pt idx="83">
                  <c:v>-80.16</c:v>
                </c:pt>
                <c:pt idx="84">
                  <c:v>-79.679999999999978</c:v>
                </c:pt>
                <c:pt idx="85">
                  <c:v>-79.2</c:v>
                </c:pt>
                <c:pt idx="86">
                  <c:v>-78.72</c:v>
                </c:pt>
                <c:pt idx="87">
                  <c:v>-78.239999999999995</c:v>
                </c:pt>
                <c:pt idx="88">
                  <c:v>-77.760000000000005</c:v>
                </c:pt>
                <c:pt idx="89">
                  <c:v>-77.28</c:v>
                </c:pt>
                <c:pt idx="90">
                  <c:v>-76.8</c:v>
                </c:pt>
                <c:pt idx="91">
                  <c:v>-76.319999999999993</c:v>
                </c:pt>
                <c:pt idx="92">
                  <c:v>-75.84</c:v>
                </c:pt>
                <c:pt idx="93">
                  <c:v>-75.36</c:v>
                </c:pt>
                <c:pt idx="94">
                  <c:v>-74.88</c:v>
                </c:pt>
                <c:pt idx="95">
                  <c:v>-74.400000000000006</c:v>
                </c:pt>
                <c:pt idx="96">
                  <c:v>-73.92</c:v>
                </c:pt>
                <c:pt idx="97">
                  <c:v>-73.44</c:v>
                </c:pt>
                <c:pt idx="98">
                  <c:v>-72.959999999999994</c:v>
                </c:pt>
                <c:pt idx="99">
                  <c:v>-72.48</c:v>
                </c:pt>
                <c:pt idx="100">
                  <c:v>-72</c:v>
                </c:pt>
                <c:pt idx="101">
                  <c:v>-71.52</c:v>
                </c:pt>
                <c:pt idx="102">
                  <c:v>-71.040000000000006</c:v>
                </c:pt>
                <c:pt idx="103">
                  <c:v>-70.56</c:v>
                </c:pt>
                <c:pt idx="104">
                  <c:v>-70.08</c:v>
                </c:pt>
                <c:pt idx="105">
                  <c:v>-69.599999999999994</c:v>
                </c:pt>
                <c:pt idx="106">
                  <c:v>-69.12</c:v>
                </c:pt>
                <c:pt idx="107">
                  <c:v>-68.64</c:v>
                </c:pt>
                <c:pt idx="108">
                  <c:v>-68.16</c:v>
                </c:pt>
                <c:pt idx="109">
                  <c:v>-67.679999999999978</c:v>
                </c:pt>
                <c:pt idx="110">
                  <c:v>-67.2</c:v>
                </c:pt>
                <c:pt idx="111">
                  <c:v>-66.72</c:v>
                </c:pt>
                <c:pt idx="112">
                  <c:v>-66.239999999999995</c:v>
                </c:pt>
                <c:pt idx="113">
                  <c:v>-65.760000000000005</c:v>
                </c:pt>
                <c:pt idx="114">
                  <c:v>-65.28</c:v>
                </c:pt>
                <c:pt idx="115">
                  <c:v>-64.8</c:v>
                </c:pt>
                <c:pt idx="116">
                  <c:v>-64.319999999999993</c:v>
                </c:pt>
                <c:pt idx="117">
                  <c:v>-63.84</c:v>
                </c:pt>
                <c:pt idx="118">
                  <c:v>-63.36</c:v>
                </c:pt>
                <c:pt idx="119">
                  <c:v>-62.88</c:v>
                </c:pt>
                <c:pt idx="120">
                  <c:v>-62.4</c:v>
                </c:pt>
                <c:pt idx="121">
                  <c:v>-61.92</c:v>
                </c:pt>
                <c:pt idx="122">
                  <c:v>-61.44</c:v>
                </c:pt>
                <c:pt idx="123">
                  <c:v>-60.96</c:v>
                </c:pt>
                <c:pt idx="124">
                  <c:v>-60.48</c:v>
                </c:pt>
                <c:pt idx="125">
                  <c:v>-60</c:v>
                </c:pt>
                <c:pt idx="126">
                  <c:v>-59.52</c:v>
                </c:pt>
                <c:pt idx="127">
                  <c:v>-59.04</c:v>
                </c:pt>
                <c:pt idx="128">
                  <c:v>-58.56</c:v>
                </c:pt>
                <c:pt idx="129">
                  <c:v>-58.08</c:v>
                </c:pt>
                <c:pt idx="130">
                  <c:v>-57.6</c:v>
                </c:pt>
                <c:pt idx="131">
                  <c:v>-57.12</c:v>
                </c:pt>
                <c:pt idx="132">
                  <c:v>-56.64</c:v>
                </c:pt>
                <c:pt idx="133">
                  <c:v>-56.16</c:v>
                </c:pt>
                <c:pt idx="134">
                  <c:v>-55.68</c:v>
                </c:pt>
                <c:pt idx="135">
                  <c:v>-55.2</c:v>
                </c:pt>
                <c:pt idx="136">
                  <c:v>-54.72</c:v>
                </c:pt>
                <c:pt idx="137">
                  <c:v>-54.24</c:v>
                </c:pt>
                <c:pt idx="138">
                  <c:v>-53.76</c:v>
                </c:pt>
                <c:pt idx="139">
                  <c:v>-53.28</c:v>
                </c:pt>
                <c:pt idx="140">
                  <c:v>-52.8</c:v>
                </c:pt>
                <c:pt idx="141">
                  <c:v>-52.32</c:v>
                </c:pt>
                <c:pt idx="142">
                  <c:v>-51.84</c:v>
                </c:pt>
                <c:pt idx="143">
                  <c:v>-51.36</c:v>
                </c:pt>
                <c:pt idx="144">
                  <c:v>-50.88</c:v>
                </c:pt>
                <c:pt idx="145">
                  <c:v>-50.4</c:v>
                </c:pt>
                <c:pt idx="146">
                  <c:v>-49.92</c:v>
                </c:pt>
                <c:pt idx="147">
                  <c:v>-49.44</c:v>
                </c:pt>
                <c:pt idx="148">
                  <c:v>-48.96</c:v>
                </c:pt>
                <c:pt idx="149">
                  <c:v>-48.48</c:v>
                </c:pt>
                <c:pt idx="150">
                  <c:v>-48</c:v>
                </c:pt>
                <c:pt idx="151">
                  <c:v>-47.52</c:v>
                </c:pt>
                <c:pt idx="152">
                  <c:v>-47.04</c:v>
                </c:pt>
                <c:pt idx="153">
                  <c:v>-46.56</c:v>
                </c:pt>
                <c:pt idx="154">
                  <c:v>-46.08</c:v>
                </c:pt>
                <c:pt idx="155">
                  <c:v>-45.6</c:v>
                </c:pt>
                <c:pt idx="156">
                  <c:v>-45.12</c:v>
                </c:pt>
                <c:pt idx="157">
                  <c:v>-44.64</c:v>
                </c:pt>
                <c:pt idx="158">
                  <c:v>-44.16</c:v>
                </c:pt>
                <c:pt idx="159">
                  <c:v>-43.68</c:v>
                </c:pt>
                <c:pt idx="160">
                  <c:v>-43.2</c:v>
                </c:pt>
                <c:pt idx="161">
                  <c:v>-42.72</c:v>
                </c:pt>
                <c:pt idx="162">
                  <c:v>-42.24</c:v>
                </c:pt>
                <c:pt idx="163">
                  <c:v>-41.76</c:v>
                </c:pt>
                <c:pt idx="164">
                  <c:v>-41.28</c:v>
                </c:pt>
                <c:pt idx="165">
                  <c:v>-40.799999999999997</c:v>
                </c:pt>
                <c:pt idx="166">
                  <c:v>-40.32</c:v>
                </c:pt>
                <c:pt idx="167">
                  <c:v>-39.840000000000003</c:v>
                </c:pt>
                <c:pt idx="168">
                  <c:v>-39.36</c:v>
                </c:pt>
                <c:pt idx="169">
                  <c:v>-38.880000000000003</c:v>
                </c:pt>
                <c:pt idx="170">
                  <c:v>-38.4</c:v>
                </c:pt>
                <c:pt idx="171">
                  <c:v>-37.92</c:v>
                </c:pt>
                <c:pt idx="172">
                  <c:v>-37.44</c:v>
                </c:pt>
                <c:pt idx="173">
                  <c:v>-36.96</c:v>
                </c:pt>
                <c:pt idx="174">
                  <c:v>-36.479999999999997</c:v>
                </c:pt>
                <c:pt idx="175">
                  <c:v>-36</c:v>
                </c:pt>
                <c:pt idx="176">
                  <c:v>-35.520000000000003</c:v>
                </c:pt>
                <c:pt idx="177">
                  <c:v>-35.04</c:v>
                </c:pt>
                <c:pt idx="178">
                  <c:v>-34.56</c:v>
                </c:pt>
                <c:pt idx="179">
                  <c:v>-34.08</c:v>
                </c:pt>
                <c:pt idx="180">
                  <c:v>-33.6</c:v>
                </c:pt>
                <c:pt idx="181">
                  <c:v>-33.119999999999997</c:v>
                </c:pt>
                <c:pt idx="182">
                  <c:v>-32.64</c:v>
                </c:pt>
                <c:pt idx="183">
                  <c:v>-32.159999999999997</c:v>
                </c:pt>
                <c:pt idx="184">
                  <c:v>-31.68</c:v>
                </c:pt>
                <c:pt idx="185">
                  <c:v>-31.2</c:v>
                </c:pt>
                <c:pt idx="186">
                  <c:v>-30.72</c:v>
                </c:pt>
                <c:pt idx="187">
                  <c:v>-30.24</c:v>
                </c:pt>
                <c:pt idx="188">
                  <c:v>-29.76</c:v>
                </c:pt>
                <c:pt idx="189">
                  <c:v>-29.28</c:v>
                </c:pt>
                <c:pt idx="190">
                  <c:v>-28.8</c:v>
                </c:pt>
                <c:pt idx="191">
                  <c:v>-28.32</c:v>
                </c:pt>
                <c:pt idx="192">
                  <c:v>-27.84</c:v>
                </c:pt>
                <c:pt idx="193">
                  <c:v>-27.36</c:v>
                </c:pt>
                <c:pt idx="194">
                  <c:v>-26.88</c:v>
                </c:pt>
                <c:pt idx="195">
                  <c:v>-26.4</c:v>
                </c:pt>
                <c:pt idx="196">
                  <c:v>-25.92</c:v>
                </c:pt>
                <c:pt idx="197">
                  <c:v>-25.44</c:v>
                </c:pt>
                <c:pt idx="198">
                  <c:v>-24.96</c:v>
                </c:pt>
                <c:pt idx="199">
                  <c:v>-24.48</c:v>
                </c:pt>
                <c:pt idx="200">
                  <c:v>-24</c:v>
                </c:pt>
                <c:pt idx="201">
                  <c:v>-23.52</c:v>
                </c:pt>
                <c:pt idx="202">
                  <c:v>-23.04</c:v>
                </c:pt>
                <c:pt idx="203">
                  <c:v>-22.56</c:v>
                </c:pt>
                <c:pt idx="204">
                  <c:v>-22.08</c:v>
                </c:pt>
                <c:pt idx="205">
                  <c:v>-21.6</c:v>
                </c:pt>
                <c:pt idx="206">
                  <c:v>-21.12</c:v>
                </c:pt>
                <c:pt idx="207">
                  <c:v>-20.64</c:v>
                </c:pt>
                <c:pt idx="208">
                  <c:v>-20.16</c:v>
                </c:pt>
                <c:pt idx="209">
                  <c:v>-19.68</c:v>
                </c:pt>
                <c:pt idx="210">
                  <c:v>-19.2</c:v>
                </c:pt>
                <c:pt idx="211">
                  <c:v>-18.72</c:v>
                </c:pt>
                <c:pt idx="212">
                  <c:v>-18.239999999999991</c:v>
                </c:pt>
                <c:pt idx="213">
                  <c:v>-17.760000000000002</c:v>
                </c:pt>
                <c:pt idx="214">
                  <c:v>-17.28</c:v>
                </c:pt>
                <c:pt idx="215">
                  <c:v>-16.8</c:v>
                </c:pt>
                <c:pt idx="216">
                  <c:v>-16.32</c:v>
                </c:pt>
                <c:pt idx="217">
                  <c:v>-15.84</c:v>
                </c:pt>
                <c:pt idx="218">
                  <c:v>-15.36</c:v>
                </c:pt>
                <c:pt idx="219">
                  <c:v>-14.88</c:v>
                </c:pt>
                <c:pt idx="220">
                  <c:v>-14.4</c:v>
                </c:pt>
                <c:pt idx="221">
                  <c:v>-13.92</c:v>
                </c:pt>
                <c:pt idx="222">
                  <c:v>-13.44</c:v>
                </c:pt>
                <c:pt idx="223">
                  <c:v>-12.96</c:v>
                </c:pt>
                <c:pt idx="224">
                  <c:v>-12.48</c:v>
                </c:pt>
                <c:pt idx="225">
                  <c:v>-12</c:v>
                </c:pt>
                <c:pt idx="226">
                  <c:v>-11.52</c:v>
                </c:pt>
                <c:pt idx="227">
                  <c:v>-11.04</c:v>
                </c:pt>
                <c:pt idx="228">
                  <c:v>-10.56</c:v>
                </c:pt>
                <c:pt idx="229">
                  <c:v>-10.08</c:v>
                </c:pt>
                <c:pt idx="230">
                  <c:v>-9.6</c:v>
                </c:pt>
                <c:pt idx="231">
                  <c:v>-9.120000000000001</c:v>
                </c:pt>
                <c:pt idx="232">
                  <c:v>-8.64</c:v>
                </c:pt>
                <c:pt idx="233">
                  <c:v>-8.16</c:v>
                </c:pt>
                <c:pt idx="234">
                  <c:v>-7.68</c:v>
                </c:pt>
                <c:pt idx="235">
                  <c:v>-7.2</c:v>
                </c:pt>
                <c:pt idx="236">
                  <c:v>-6.72</c:v>
                </c:pt>
                <c:pt idx="237">
                  <c:v>-6.24</c:v>
                </c:pt>
                <c:pt idx="238">
                  <c:v>-5.76</c:v>
                </c:pt>
                <c:pt idx="239">
                  <c:v>-5.28</c:v>
                </c:pt>
                <c:pt idx="240">
                  <c:v>-4.8</c:v>
                </c:pt>
                <c:pt idx="241">
                  <c:v>-4.3199999999999976</c:v>
                </c:pt>
                <c:pt idx="242">
                  <c:v>-3.84</c:v>
                </c:pt>
                <c:pt idx="243">
                  <c:v>-3.36</c:v>
                </c:pt>
                <c:pt idx="244">
                  <c:v>-2.88</c:v>
                </c:pt>
                <c:pt idx="245">
                  <c:v>-2.4</c:v>
                </c:pt>
                <c:pt idx="246">
                  <c:v>-1.92</c:v>
                </c:pt>
                <c:pt idx="247">
                  <c:v>-1.44</c:v>
                </c:pt>
                <c:pt idx="248">
                  <c:v>-0.96</c:v>
                </c:pt>
                <c:pt idx="249">
                  <c:v>-0.48</c:v>
                </c:pt>
                <c:pt idx="250">
                  <c:v>0</c:v>
                </c:pt>
                <c:pt idx="251">
                  <c:v>0.48</c:v>
                </c:pt>
                <c:pt idx="252">
                  <c:v>0.96</c:v>
                </c:pt>
                <c:pt idx="253">
                  <c:v>1.44</c:v>
                </c:pt>
                <c:pt idx="254">
                  <c:v>1.92</c:v>
                </c:pt>
                <c:pt idx="255">
                  <c:v>2.4</c:v>
                </c:pt>
                <c:pt idx="256">
                  <c:v>2.88</c:v>
                </c:pt>
                <c:pt idx="257">
                  <c:v>3.36</c:v>
                </c:pt>
                <c:pt idx="258">
                  <c:v>3.84</c:v>
                </c:pt>
                <c:pt idx="259">
                  <c:v>4.3199999999999976</c:v>
                </c:pt>
                <c:pt idx="260">
                  <c:v>4.8</c:v>
                </c:pt>
                <c:pt idx="261">
                  <c:v>5.28</c:v>
                </c:pt>
                <c:pt idx="262">
                  <c:v>5.76</c:v>
                </c:pt>
                <c:pt idx="263">
                  <c:v>6.24</c:v>
                </c:pt>
                <c:pt idx="264">
                  <c:v>6.72</c:v>
                </c:pt>
                <c:pt idx="265">
                  <c:v>7.2</c:v>
                </c:pt>
                <c:pt idx="266">
                  <c:v>7.68</c:v>
                </c:pt>
                <c:pt idx="267">
                  <c:v>8.16</c:v>
                </c:pt>
                <c:pt idx="268">
                  <c:v>8.64</c:v>
                </c:pt>
                <c:pt idx="269">
                  <c:v>9.120000000000001</c:v>
                </c:pt>
                <c:pt idx="270">
                  <c:v>9.6</c:v>
                </c:pt>
                <c:pt idx="271">
                  <c:v>10.08</c:v>
                </c:pt>
                <c:pt idx="272">
                  <c:v>10.56</c:v>
                </c:pt>
                <c:pt idx="273">
                  <c:v>11.04</c:v>
                </c:pt>
                <c:pt idx="274">
                  <c:v>11.52</c:v>
                </c:pt>
                <c:pt idx="275">
                  <c:v>12</c:v>
                </c:pt>
                <c:pt idx="276">
                  <c:v>12.48</c:v>
                </c:pt>
                <c:pt idx="277">
                  <c:v>12.96</c:v>
                </c:pt>
                <c:pt idx="278">
                  <c:v>13.44</c:v>
                </c:pt>
                <c:pt idx="279">
                  <c:v>13.92</c:v>
                </c:pt>
                <c:pt idx="280">
                  <c:v>14.4</c:v>
                </c:pt>
                <c:pt idx="281">
                  <c:v>14.88</c:v>
                </c:pt>
                <c:pt idx="282">
                  <c:v>15.36</c:v>
                </c:pt>
                <c:pt idx="283">
                  <c:v>15.84</c:v>
                </c:pt>
                <c:pt idx="284">
                  <c:v>16.32</c:v>
                </c:pt>
                <c:pt idx="285">
                  <c:v>16.8</c:v>
                </c:pt>
                <c:pt idx="286">
                  <c:v>17.28</c:v>
                </c:pt>
                <c:pt idx="287">
                  <c:v>17.760000000000002</c:v>
                </c:pt>
                <c:pt idx="288">
                  <c:v>18.239999999999991</c:v>
                </c:pt>
                <c:pt idx="289">
                  <c:v>18.72</c:v>
                </c:pt>
                <c:pt idx="290">
                  <c:v>19.2</c:v>
                </c:pt>
                <c:pt idx="291">
                  <c:v>19.68</c:v>
                </c:pt>
                <c:pt idx="292">
                  <c:v>20.16</c:v>
                </c:pt>
                <c:pt idx="293">
                  <c:v>20.64</c:v>
                </c:pt>
                <c:pt idx="294">
                  <c:v>21.12</c:v>
                </c:pt>
                <c:pt idx="295">
                  <c:v>21.6</c:v>
                </c:pt>
                <c:pt idx="296">
                  <c:v>22.08</c:v>
                </c:pt>
                <c:pt idx="297">
                  <c:v>22.56</c:v>
                </c:pt>
                <c:pt idx="298">
                  <c:v>23.04</c:v>
                </c:pt>
                <c:pt idx="299">
                  <c:v>23.52</c:v>
                </c:pt>
                <c:pt idx="300">
                  <c:v>24</c:v>
                </c:pt>
                <c:pt idx="301">
                  <c:v>24.48</c:v>
                </c:pt>
                <c:pt idx="302">
                  <c:v>24.96</c:v>
                </c:pt>
                <c:pt idx="303">
                  <c:v>25.44</c:v>
                </c:pt>
                <c:pt idx="304">
                  <c:v>25.92</c:v>
                </c:pt>
                <c:pt idx="305">
                  <c:v>26.4</c:v>
                </c:pt>
                <c:pt idx="306">
                  <c:v>26.88</c:v>
                </c:pt>
                <c:pt idx="307">
                  <c:v>27.36</c:v>
                </c:pt>
                <c:pt idx="308">
                  <c:v>27.84</c:v>
                </c:pt>
                <c:pt idx="309">
                  <c:v>28.32</c:v>
                </c:pt>
                <c:pt idx="310">
                  <c:v>28.8</c:v>
                </c:pt>
                <c:pt idx="311">
                  <c:v>29.28</c:v>
                </c:pt>
                <c:pt idx="312">
                  <c:v>29.76</c:v>
                </c:pt>
                <c:pt idx="313">
                  <c:v>30.24</c:v>
                </c:pt>
                <c:pt idx="314">
                  <c:v>30.72</c:v>
                </c:pt>
                <c:pt idx="315">
                  <c:v>31.2</c:v>
                </c:pt>
                <c:pt idx="316">
                  <c:v>31.68</c:v>
                </c:pt>
                <c:pt idx="317">
                  <c:v>32.159999999999997</c:v>
                </c:pt>
                <c:pt idx="318">
                  <c:v>32.64</c:v>
                </c:pt>
                <c:pt idx="319">
                  <c:v>33.119999999999997</c:v>
                </c:pt>
                <c:pt idx="320">
                  <c:v>33.6</c:v>
                </c:pt>
                <c:pt idx="321">
                  <c:v>34.08</c:v>
                </c:pt>
                <c:pt idx="322">
                  <c:v>34.56</c:v>
                </c:pt>
                <c:pt idx="323">
                  <c:v>35.04</c:v>
                </c:pt>
                <c:pt idx="324">
                  <c:v>35.520000000000003</c:v>
                </c:pt>
                <c:pt idx="325">
                  <c:v>36</c:v>
                </c:pt>
                <c:pt idx="326">
                  <c:v>36.479999999999997</c:v>
                </c:pt>
                <c:pt idx="327">
                  <c:v>36.96</c:v>
                </c:pt>
                <c:pt idx="328">
                  <c:v>37.44</c:v>
                </c:pt>
                <c:pt idx="329">
                  <c:v>37.92</c:v>
                </c:pt>
                <c:pt idx="330">
                  <c:v>38.4</c:v>
                </c:pt>
                <c:pt idx="331">
                  <c:v>38.880000000000003</c:v>
                </c:pt>
                <c:pt idx="332">
                  <c:v>39.36</c:v>
                </c:pt>
                <c:pt idx="333">
                  <c:v>39.840000000000003</c:v>
                </c:pt>
                <c:pt idx="334">
                  <c:v>40.32</c:v>
                </c:pt>
                <c:pt idx="335">
                  <c:v>40.799999999999997</c:v>
                </c:pt>
                <c:pt idx="336">
                  <c:v>41.28</c:v>
                </c:pt>
                <c:pt idx="337">
                  <c:v>41.76</c:v>
                </c:pt>
                <c:pt idx="338">
                  <c:v>42.24</c:v>
                </c:pt>
                <c:pt idx="339">
                  <c:v>42.72</c:v>
                </c:pt>
                <c:pt idx="340">
                  <c:v>43.2</c:v>
                </c:pt>
                <c:pt idx="341">
                  <c:v>43.68</c:v>
                </c:pt>
                <c:pt idx="342">
                  <c:v>44.16</c:v>
                </c:pt>
                <c:pt idx="343">
                  <c:v>44.64</c:v>
                </c:pt>
                <c:pt idx="344">
                  <c:v>45.12</c:v>
                </c:pt>
                <c:pt idx="345">
                  <c:v>45.6</c:v>
                </c:pt>
                <c:pt idx="346">
                  <c:v>46.08</c:v>
                </c:pt>
                <c:pt idx="347">
                  <c:v>46.56</c:v>
                </c:pt>
                <c:pt idx="348">
                  <c:v>47.04</c:v>
                </c:pt>
                <c:pt idx="349">
                  <c:v>47.52</c:v>
                </c:pt>
                <c:pt idx="350">
                  <c:v>48</c:v>
                </c:pt>
                <c:pt idx="351">
                  <c:v>48.48</c:v>
                </c:pt>
                <c:pt idx="352">
                  <c:v>48.96</c:v>
                </c:pt>
                <c:pt idx="353">
                  <c:v>49.44</c:v>
                </c:pt>
                <c:pt idx="354">
                  <c:v>49.92</c:v>
                </c:pt>
                <c:pt idx="355">
                  <c:v>50.4</c:v>
                </c:pt>
                <c:pt idx="356">
                  <c:v>50.88</c:v>
                </c:pt>
                <c:pt idx="357">
                  <c:v>51.36</c:v>
                </c:pt>
                <c:pt idx="358">
                  <c:v>51.84</c:v>
                </c:pt>
                <c:pt idx="359">
                  <c:v>52.32</c:v>
                </c:pt>
                <c:pt idx="360">
                  <c:v>52.8</c:v>
                </c:pt>
                <c:pt idx="361">
                  <c:v>53.28</c:v>
                </c:pt>
                <c:pt idx="362">
                  <c:v>53.76</c:v>
                </c:pt>
                <c:pt idx="363">
                  <c:v>54.24</c:v>
                </c:pt>
                <c:pt idx="364">
                  <c:v>54.72</c:v>
                </c:pt>
                <c:pt idx="365">
                  <c:v>55.2</c:v>
                </c:pt>
                <c:pt idx="366">
                  <c:v>55.68</c:v>
                </c:pt>
                <c:pt idx="367">
                  <c:v>56.16</c:v>
                </c:pt>
                <c:pt idx="368">
                  <c:v>56.64</c:v>
                </c:pt>
                <c:pt idx="369">
                  <c:v>57.12</c:v>
                </c:pt>
                <c:pt idx="370">
                  <c:v>57.6</c:v>
                </c:pt>
                <c:pt idx="371">
                  <c:v>58.08</c:v>
                </c:pt>
                <c:pt idx="372">
                  <c:v>58.56</c:v>
                </c:pt>
                <c:pt idx="373">
                  <c:v>59.04</c:v>
                </c:pt>
                <c:pt idx="374">
                  <c:v>59.52</c:v>
                </c:pt>
                <c:pt idx="375">
                  <c:v>60</c:v>
                </c:pt>
                <c:pt idx="376">
                  <c:v>60.48</c:v>
                </c:pt>
                <c:pt idx="377">
                  <c:v>60.96</c:v>
                </c:pt>
                <c:pt idx="378">
                  <c:v>61.44</c:v>
                </c:pt>
                <c:pt idx="379">
                  <c:v>61.92</c:v>
                </c:pt>
                <c:pt idx="380">
                  <c:v>62.4</c:v>
                </c:pt>
                <c:pt idx="381">
                  <c:v>62.88</c:v>
                </c:pt>
                <c:pt idx="382">
                  <c:v>63.36</c:v>
                </c:pt>
                <c:pt idx="383">
                  <c:v>63.84</c:v>
                </c:pt>
                <c:pt idx="384">
                  <c:v>64.319999999999993</c:v>
                </c:pt>
                <c:pt idx="385">
                  <c:v>64.8</c:v>
                </c:pt>
                <c:pt idx="386">
                  <c:v>65.28</c:v>
                </c:pt>
                <c:pt idx="387">
                  <c:v>65.760000000000005</c:v>
                </c:pt>
                <c:pt idx="388">
                  <c:v>66.239999999999995</c:v>
                </c:pt>
                <c:pt idx="389">
                  <c:v>66.72</c:v>
                </c:pt>
                <c:pt idx="390">
                  <c:v>67.2</c:v>
                </c:pt>
                <c:pt idx="391">
                  <c:v>67.679999999999978</c:v>
                </c:pt>
                <c:pt idx="392">
                  <c:v>68.16</c:v>
                </c:pt>
                <c:pt idx="393">
                  <c:v>68.64</c:v>
                </c:pt>
                <c:pt idx="394">
                  <c:v>69.12</c:v>
                </c:pt>
                <c:pt idx="395">
                  <c:v>69.599999999999994</c:v>
                </c:pt>
                <c:pt idx="396">
                  <c:v>70.08</c:v>
                </c:pt>
                <c:pt idx="397">
                  <c:v>70.56</c:v>
                </c:pt>
                <c:pt idx="398">
                  <c:v>71.040000000000006</c:v>
                </c:pt>
                <c:pt idx="399">
                  <c:v>71.52</c:v>
                </c:pt>
                <c:pt idx="400">
                  <c:v>72</c:v>
                </c:pt>
                <c:pt idx="401">
                  <c:v>72.48</c:v>
                </c:pt>
                <c:pt idx="402">
                  <c:v>72.959999999999994</c:v>
                </c:pt>
                <c:pt idx="403">
                  <c:v>73.44</c:v>
                </c:pt>
                <c:pt idx="404">
                  <c:v>73.92</c:v>
                </c:pt>
                <c:pt idx="405">
                  <c:v>74.400000000000006</c:v>
                </c:pt>
                <c:pt idx="406">
                  <c:v>74.88</c:v>
                </c:pt>
                <c:pt idx="407">
                  <c:v>75.36</c:v>
                </c:pt>
                <c:pt idx="408">
                  <c:v>75.84</c:v>
                </c:pt>
                <c:pt idx="409">
                  <c:v>76.319999999999993</c:v>
                </c:pt>
                <c:pt idx="410">
                  <c:v>76.8</c:v>
                </c:pt>
                <c:pt idx="411">
                  <c:v>77.28</c:v>
                </c:pt>
                <c:pt idx="412">
                  <c:v>77.760000000000005</c:v>
                </c:pt>
                <c:pt idx="413">
                  <c:v>78.239999999999995</c:v>
                </c:pt>
                <c:pt idx="414">
                  <c:v>78.72</c:v>
                </c:pt>
                <c:pt idx="415">
                  <c:v>79.2</c:v>
                </c:pt>
                <c:pt idx="416">
                  <c:v>79.679999999999978</c:v>
                </c:pt>
                <c:pt idx="417">
                  <c:v>80.16</c:v>
                </c:pt>
                <c:pt idx="418">
                  <c:v>80.64</c:v>
                </c:pt>
                <c:pt idx="419">
                  <c:v>81.12</c:v>
                </c:pt>
                <c:pt idx="420">
                  <c:v>81.599999999999994</c:v>
                </c:pt>
                <c:pt idx="421">
                  <c:v>82.08</c:v>
                </c:pt>
                <c:pt idx="422">
                  <c:v>82.56</c:v>
                </c:pt>
                <c:pt idx="423">
                  <c:v>83.04</c:v>
                </c:pt>
                <c:pt idx="424">
                  <c:v>83.52</c:v>
                </c:pt>
                <c:pt idx="425">
                  <c:v>84</c:v>
                </c:pt>
                <c:pt idx="426">
                  <c:v>84.48</c:v>
                </c:pt>
                <c:pt idx="427">
                  <c:v>84.96</c:v>
                </c:pt>
                <c:pt idx="428">
                  <c:v>85.44</c:v>
                </c:pt>
                <c:pt idx="429">
                  <c:v>85.92</c:v>
                </c:pt>
                <c:pt idx="430">
                  <c:v>86.4</c:v>
                </c:pt>
                <c:pt idx="431">
                  <c:v>86.88</c:v>
                </c:pt>
                <c:pt idx="432">
                  <c:v>87.36</c:v>
                </c:pt>
                <c:pt idx="433">
                  <c:v>87.84</c:v>
                </c:pt>
                <c:pt idx="434">
                  <c:v>88.32</c:v>
                </c:pt>
                <c:pt idx="435">
                  <c:v>88.8</c:v>
                </c:pt>
                <c:pt idx="436">
                  <c:v>89.28</c:v>
                </c:pt>
                <c:pt idx="437">
                  <c:v>89.76</c:v>
                </c:pt>
                <c:pt idx="438">
                  <c:v>90.24</c:v>
                </c:pt>
                <c:pt idx="439">
                  <c:v>90.72</c:v>
                </c:pt>
                <c:pt idx="440">
                  <c:v>91.2</c:v>
                </c:pt>
                <c:pt idx="441">
                  <c:v>91.679999999999978</c:v>
                </c:pt>
                <c:pt idx="442">
                  <c:v>92.16</c:v>
                </c:pt>
                <c:pt idx="443">
                  <c:v>92.64</c:v>
                </c:pt>
                <c:pt idx="444">
                  <c:v>93.12</c:v>
                </c:pt>
                <c:pt idx="445">
                  <c:v>93.6</c:v>
                </c:pt>
                <c:pt idx="446">
                  <c:v>94.08</c:v>
                </c:pt>
                <c:pt idx="447">
                  <c:v>94.56</c:v>
                </c:pt>
                <c:pt idx="448">
                  <c:v>95.04</c:v>
                </c:pt>
                <c:pt idx="449">
                  <c:v>95.52</c:v>
                </c:pt>
                <c:pt idx="450">
                  <c:v>96</c:v>
                </c:pt>
                <c:pt idx="451">
                  <c:v>96.48</c:v>
                </c:pt>
                <c:pt idx="452">
                  <c:v>96.96</c:v>
                </c:pt>
                <c:pt idx="453">
                  <c:v>97.44</c:v>
                </c:pt>
                <c:pt idx="454">
                  <c:v>97.92</c:v>
                </c:pt>
                <c:pt idx="455">
                  <c:v>98.4</c:v>
                </c:pt>
                <c:pt idx="456">
                  <c:v>98.88</c:v>
                </c:pt>
                <c:pt idx="457">
                  <c:v>99.36</c:v>
                </c:pt>
                <c:pt idx="458">
                  <c:v>99.84</c:v>
                </c:pt>
                <c:pt idx="459">
                  <c:v>100.32</c:v>
                </c:pt>
                <c:pt idx="460">
                  <c:v>100.8</c:v>
                </c:pt>
                <c:pt idx="461">
                  <c:v>101.28</c:v>
                </c:pt>
                <c:pt idx="462">
                  <c:v>101.76</c:v>
                </c:pt>
                <c:pt idx="463">
                  <c:v>102.24</c:v>
                </c:pt>
                <c:pt idx="464">
                  <c:v>102.72</c:v>
                </c:pt>
                <c:pt idx="465">
                  <c:v>103.2</c:v>
                </c:pt>
                <c:pt idx="466">
                  <c:v>103.68</c:v>
                </c:pt>
                <c:pt idx="467">
                  <c:v>104.16</c:v>
                </c:pt>
                <c:pt idx="468">
                  <c:v>104.64</c:v>
                </c:pt>
                <c:pt idx="469">
                  <c:v>105.12</c:v>
                </c:pt>
                <c:pt idx="470">
                  <c:v>105.6</c:v>
                </c:pt>
                <c:pt idx="471">
                  <c:v>106.08</c:v>
                </c:pt>
                <c:pt idx="472">
                  <c:v>106.56</c:v>
                </c:pt>
                <c:pt idx="473">
                  <c:v>107.04</c:v>
                </c:pt>
                <c:pt idx="474">
                  <c:v>107.52</c:v>
                </c:pt>
                <c:pt idx="475">
                  <c:v>108</c:v>
                </c:pt>
                <c:pt idx="476">
                  <c:v>108.48</c:v>
                </c:pt>
                <c:pt idx="477">
                  <c:v>108.96</c:v>
                </c:pt>
                <c:pt idx="478">
                  <c:v>109.44</c:v>
                </c:pt>
                <c:pt idx="479">
                  <c:v>109.92</c:v>
                </c:pt>
                <c:pt idx="480">
                  <c:v>110.4</c:v>
                </c:pt>
                <c:pt idx="481">
                  <c:v>110.88</c:v>
                </c:pt>
                <c:pt idx="482">
                  <c:v>111.36</c:v>
                </c:pt>
                <c:pt idx="483">
                  <c:v>111.84</c:v>
                </c:pt>
                <c:pt idx="484">
                  <c:v>112.32</c:v>
                </c:pt>
                <c:pt idx="485">
                  <c:v>112.8</c:v>
                </c:pt>
                <c:pt idx="486">
                  <c:v>113.28</c:v>
                </c:pt>
                <c:pt idx="487">
                  <c:v>113.76</c:v>
                </c:pt>
                <c:pt idx="488">
                  <c:v>114.24</c:v>
                </c:pt>
                <c:pt idx="489">
                  <c:v>114.72</c:v>
                </c:pt>
                <c:pt idx="490">
                  <c:v>115.2</c:v>
                </c:pt>
                <c:pt idx="491">
                  <c:v>115.68</c:v>
                </c:pt>
                <c:pt idx="492">
                  <c:v>116.16</c:v>
                </c:pt>
                <c:pt idx="493">
                  <c:v>116.64</c:v>
                </c:pt>
                <c:pt idx="494">
                  <c:v>117.12</c:v>
                </c:pt>
                <c:pt idx="495">
                  <c:v>117.6</c:v>
                </c:pt>
                <c:pt idx="496">
                  <c:v>118.08</c:v>
                </c:pt>
                <c:pt idx="497">
                  <c:v>118.56</c:v>
                </c:pt>
                <c:pt idx="498">
                  <c:v>119.04</c:v>
                </c:pt>
                <c:pt idx="499">
                  <c:v>119.52</c:v>
                </c:pt>
                <c:pt idx="500">
                  <c:v>120</c:v>
                </c:pt>
              </c:numCache>
            </c:numRef>
          </c:xVal>
          <c:yVal>
            <c:numRef>
              <c:f>'weiß 0° hor.'!$B$32:$B$5000</c:f>
              <c:numCache>
                <c:formatCode>0.00</c:formatCode>
                <c:ptCount val="4969"/>
                <c:pt idx="0">
                  <c:v>0.03</c:v>
                </c:pt>
                <c:pt idx="1">
                  <c:v>0.03</c:v>
                </c:pt>
                <c:pt idx="2">
                  <c:v>0.03</c:v>
                </c:pt>
                <c:pt idx="3">
                  <c:v>0.03</c:v>
                </c:pt>
                <c:pt idx="4">
                  <c:v>0.03</c:v>
                </c:pt>
                <c:pt idx="5">
                  <c:v>0.03</c:v>
                </c:pt>
                <c:pt idx="6">
                  <c:v>0.03</c:v>
                </c:pt>
                <c:pt idx="7">
                  <c:v>0.03</c:v>
                </c:pt>
                <c:pt idx="8">
                  <c:v>0.03</c:v>
                </c:pt>
                <c:pt idx="9">
                  <c:v>0.03</c:v>
                </c:pt>
                <c:pt idx="10">
                  <c:v>0.03</c:v>
                </c:pt>
                <c:pt idx="11">
                  <c:v>0.02</c:v>
                </c:pt>
                <c:pt idx="12">
                  <c:v>0.03</c:v>
                </c:pt>
                <c:pt idx="13">
                  <c:v>0.02</c:v>
                </c:pt>
                <c:pt idx="14">
                  <c:v>0.02</c:v>
                </c:pt>
                <c:pt idx="15">
                  <c:v>0.02</c:v>
                </c:pt>
                <c:pt idx="16">
                  <c:v>0.02</c:v>
                </c:pt>
                <c:pt idx="17">
                  <c:v>0.02</c:v>
                </c:pt>
                <c:pt idx="18">
                  <c:v>0.02</c:v>
                </c:pt>
                <c:pt idx="19">
                  <c:v>0.02</c:v>
                </c:pt>
                <c:pt idx="20">
                  <c:v>0.02</c:v>
                </c:pt>
                <c:pt idx="21">
                  <c:v>0.02</c:v>
                </c:pt>
                <c:pt idx="22">
                  <c:v>0.02</c:v>
                </c:pt>
                <c:pt idx="23">
                  <c:v>0.02</c:v>
                </c:pt>
                <c:pt idx="24">
                  <c:v>0.02</c:v>
                </c:pt>
                <c:pt idx="25">
                  <c:v>0.02</c:v>
                </c:pt>
                <c:pt idx="26">
                  <c:v>0.02</c:v>
                </c:pt>
                <c:pt idx="27">
                  <c:v>0.02</c:v>
                </c:pt>
                <c:pt idx="28">
                  <c:v>0.02</c:v>
                </c:pt>
                <c:pt idx="29">
                  <c:v>0.02</c:v>
                </c:pt>
                <c:pt idx="30">
                  <c:v>0.02</c:v>
                </c:pt>
                <c:pt idx="31">
                  <c:v>0.03</c:v>
                </c:pt>
                <c:pt idx="32">
                  <c:v>0.03</c:v>
                </c:pt>
                <c:pt idx="33">
                  <c:v>0.03</c:v>
                </c:pt>
                <c:pt idx="34">
                  <c:v>0.03</c:v>
                </c:pt>
                <c:pt idx="35">
                  <c:v>0.03</c:v>
                </c:pt>
                <c:pt idx="36">
                  <c:v>0.04</c:v>
                </c:pt>
                <c:pt idx="37">
                  <c:v>0.04</c:v>
                </c:pt>
                <c:pt idx="38">
                  <c:v>0.04</c:v>
                </c:pt>
                <c:pt idx="39">
                  <c:v>0.05</c:v>
                </c:pt>
                <c:pt idx="40">
                  <c:v>0.05</c:v>
                </c:pt>
                <c:pt idx="41">
                  <c:v>0.05</c:v>
                </c:pt>
                <c:pt idx="42">
                  <c:v>0.06</c:v>
                </c:pt>
                <c:pt idx="43">
                  <c:v>7.0000000000000007E-2</c:v>
                </c:pt>
                <c:pt idx="44">
                  <c:v>0.1</c:v>
                </c:pt>
                <c:pt idx="45">
                  <c:v>0.1</c:v>
                </c:pt>
                <c:pt idx="46">
                  <c:v>0.11</c:v>
                </c:pt>
                <c:pt idx="47">
                  <c:v>0.14000000000000001</c:v>
                </c:pt>
                <c:pt idx="48">
                  <c:v>0.22800000000000001</c:v>
                </c:pt>
                <c:pt idx="49">
                  <c:v>0.253</c:v>
                </c:pt>
                <c:pt idx="50">
                  <c:v>0.29799999999999999</c:v>
                </c:pt>
                <c:pt idx="51">
                  <c:v>0.36699999999999999</c:v>
                </c:pt>
                <c:pt idx="52">
                  <c:v>0.41799999999999998</c:v>
                </c:pt>
                <c:pt idx="53">
                  <c:v>0.47</c:v>
                </c:pt>
                <c:pt idx="54">
                  <c:v>0.57799999999999996</c:v>
                </c:pt>
                <c:pt idx="55">
                  <c:v>0.77</c:v>
                </c:pt>
                <c:pt idx="56">
                  <c:v>0.95</c:v>
                </c:pt>
                <c:pt idx="57">
                  <c:v>0.98</c:v>
                </c:pt>
                <c:pt idx="58">
                  <c:v>1.081</c:v>
                </c:pt>
                <c:pt idx="59">
                  <c:v>1.163</c:v>
                </c:pt>
                <c:pt idx="60">
                  <c:v>1.26</c:v>
                </c:pt>
                <c:pt idx="61">
                  <c:v>1.3660000000000001</c:v>
                </c:pt>
                <c:pt idx="62">
                  <c:v>1.4570000000000001</c:v>
                </c:pt>
                <c:pt idx="63">
                  <c:v>1.5960000000000001</c:v>
                </c:pt>
                <c:pt idx="64">
                  <c:v>1.68</c:v>
                </c:pt>
                <c:pt idx="65">
                  <c:v>1.738</c:v>
                </c:pt>
                <c:pt idx="66">
                  <c:v>2.06</c:v>
                </c:pt>
                <c:pt idx="67">
                  <c:v>3.0259999999999998</c:v>
                </c:pt>
                <c:pt idx="68">
                  <c:v>2.7639999999999998</c:v>
                </c:pt>
                <c:pt idx="69">
                  <c:v>2.706</c:v>
                </c:pt>
                <c:pt idx="70">
                  <c:v>2.6709999999999998</c:v>
                </c:pt>
                <c:pt idx="71">
                  <c:v>2.657</c:v>
                </c:pt>
                <c:pt idx="72">
                  <c:v>2.41</c:v>
                </c:pt>
                <c:pt idx="73">
                  <c:v>2.416999999999998</c:v>
                </c:pt>
                <c:pt idx="74">
                  <c:v>1.9730000000000001</c:v>
                </c:pt>
                <c:pt idx="75">
                  <c:v>1.7709999999999999</c:v>
                </c:pt>
                <c:pt idx="76">
                  <c:v>1.6779999999999999</c:v>
                </c:pt>
                <c:pt idx="77">
                  <c:v>1.498</c:v>
                </c:pt>
                <c:pt idx="78">
                  <c:v>1.423</c:v>
                </c:pt>
                <c:pt idx="79">
                  <c:v>1.3680000000000001</c:v>
                </c:pt>
                <c:pt idx="80">
                  <c:v>1.327</c:v>
                </c:pt>
                <c:pt idx="81">
                  <c:v>1.2030000000000001</c:v>
                </c:pt>
                <c:pt idx="82">
                  <c:v>1.163</c:v>
                </c:pt>
                <c:pt idx="83">
                  <c:v>1.1040000000000001</c:v>
                </c:pt>
                <c:pt idx="84">
                  <c:v>1.089</c:v>
                </c:pt>
                <c:pt idx="85">
                  <c:v>1.1000000000000001</c:v>
                </c:pt>
                <c:pt idx="86">
                  <c:v>1.1020000000000001</c:v>
                </c:pt>
                <c:pt idx="87">
                  <c:v>1.1000000000000001</c:v>
                </c:pt>
                <c:pt idx="88">
                  <c:v>1.101</c:v>
                </c:pt>
                <c:pt idx="89">
                  <c:v>1.1299999999999999</c:v>
                </c:pt>
                <c:pt idx="90">
                  <c:v>1.1499999999999999</c:v>
                </c:pt>
                <c:pt idx="91">
                  <c:v>1.2030000000000001</c:v>
                </c:pt>
                <c:pt idx="92">
                  <c:v>1.2509999999999999</c:v>
                </c:pt>
                <c:pt idx="93">
                  <c:v>1.423</c:v>
                </c:pt>
                <c:pt idx="94">
                  <c:v>1.4830000000000001</c:v>
                </c:pt>
                <c:pt idx="95">
                  <c:v>1.6080000000000001</c:v>
                </c:pt>
                <c:pt idx="96">
                  <c:v>1.7729999999999999</c:v>
                </c:pt>
                <c:pt idx="97">
                  <c:v>1.9530000000000001</c:v>
                </c:pt>
                <c:pt idx="98">
                  <c:v>2.2679999999999998</c:v>
                </c:pt>
                <c:pt idx="99">
                  <c:v>2.6589999999999998</c:v>
                </c:pt>
                <c:pt idx="100">
                  <c:v>3.2370000000000001</c:v>
                </c:pt>
                <c:pt idx="101">
                  <c:v>3.657</c:v>
                </c:pt>
                <c:pt idx="102">
                  <c:v>5.0289999999999964</c:v>
                </c:pt>
                <c:pt idx="103">
                  <c:v>5.6959999999999962</c:v>
                </c:pt>
                <c:pt idx="104">
                  <c:v>6.7669999999999977</c:v>
                </c:pt>
                <c:pt idx="105">
                  <c:v>8.3119999999999994</c:v>
                </c:pt>
                <c:pt idx="106">
                  <c:v>8.7520000000000007</c:v>
                </c:pt>
                <c:pt idx="107">
                  <c:v>10.52</c:v>
                </c:pt>
                <c:pt idx="108">
                  <c:v>11.55</c:v>
                </c:pt>
                <c:pt idx="109">
                  <c:v>13.18</c:v>
                </c:pt>
                <c:pt idx="110">
                  <c:v>14.37</c:v>
                </c:pt>
                <c:pt idx="111">
                  <c:v>15.98</c:v>
                </c:pt>
                <c:pt idx="112">
                  <c:v>14.47</c:v>
                </c:pt>
                <c:pt idx="113">
                  <c:v>18.68</c:v>
                </c:pt>
                <c:pt idx="114">
                  <c:v>18.97</c:v>
                </c:pt>
                <c:pt idx="115">
                  <c:v>19.73</c:v>
                </c:pt>
                <c:pt idx="116">
                  <c:v>21.59</c:v>
                </c:pt>
                <c:pt idx="117">
                  <c:v>23.27</c:v>
                </c:pt>
                <c:pt idx="118">
                  <c:v>25.66</c:v>
                </c:pt>
                <c:pt idx="119">
                  <c:v>27.68</c:v>
                </c:pt>
                <c:pt idx="120">
                  <c:v>30.02</c:v>
                </c:pt>
                <c:pt idx="121">
                  <c:v>32.230000000000011</c:v>
                </c:pt>
                <c:pt idx="122">
                  <c:v>33.31</c:v>
                </c:pt>
                <c:pt idx="123">
                  <c:v>34.67</c:v>
                </c:pt>
                <c:pt idx="124">
                  <c:v>36.1</c:v>
                </c:pt>
                <c:pt idx="125">
                  <c:v>37.33</c:v>
                </c:pt>
                <c:pt idx="126">
                  <c:v>38.5</c:v>
                </c:pt>
                <c:pt idx="127">
                  <c:v>39.57</c:v>
                </c:pt>
                <c:pt idx="128">
                  <c:v>40.299999999999997</c:v>
                </c:pt>
                <c:pt idx="129">
                  <c:v>41.32</c:v>
                </c:pt>
                <c:pt idx="130">
                  <c:v>42.41</c:v>
                </c:pt>
                <c:pt idx="131">
                  <c:v>43.1</c:v>
                </c:pt>
                <c:pt idx="132">
                  <c:v>43.8</c:v>
                </c:pt>
                <c:pt idx="133">
                  <c:v>44.7</c:v>
                </c:pt>
                <c:pt idx="134">
                  <c:v>45.36</c:v>
                </c:pt>
                <c:pt idx="135">
                  <c:v>46.09</c:v>
                </c:pt>
                <c:pt idx="136">
                  <c:v>46.76</c:v>
                </c:pt>
                <c:pt idx="137">
                  <c:v>47.64</c:v>
                </c:pt>
                <c:pt idx="138">
                  <c:v>48.4</c:v>
                </c:pt>
                <c:pt idx="139">
                  <c:v>49.08</c:v>
                </c:pt>
                <c:pt idx="140">
                  <c:v>49.7</c:v>
                </c:pt>
                <c:pt idx="141">
                  <c:v>50.24</c:v>
                </c:pt>
                <c:pt idx="142">
                  <c:v>50.5</c:v>
                </c:pt>
                <c:pt idx="143">
                  <c:v>50.6</c:v>
                </c:pt>
                <c:pt idx="144">
                  <c:v>50.72</c:v>
                </c:pt>
                <c:pt idx="145">
                  <c:v>50.31</c:v>
                </c:pt>
                <c:pt idx="146">
                  <c:v>50.55</c:v>
                </c:pt>
                <c:pt idx="147">
                  <c:v>51.06</c:v>
                </c:pt>
                <c:pt idx="148">
                  <c:v>51.61</c:v>
                </c:pt>
                <c:pt idx="149">
                  <c:v>51.86</c:v>
                </c:pt>
                <c:pt idx="150">
                  <c:v>52.05</c:v>
                </c:pt>
                <c:pt idx="151">
                  <c:v>52.11</c:v>
                </c:pt>
                <c:pt idx="152">
                  <c:v>52.49</c:v>
                </c:pt>
                <c:pt idx="153">
                  <c:v>52.85</c:v>
                </c:pt>
                <c:pt idx="154">
                  <c:v>53.44</c:v>
                </c:pt>
                <c:pt idx="155">
                  <c:v>54.8</c:v>
                </c:pt>
                <c:pt idx="156">
                  <c:v>55.28</c:v>
                </c:pt>
                <c:pt idx="157">
                  <c:v>55.86</c:v>
                </c:pt>
                <c:pt idx="158">
                  <c:v>55.52</c:v>
                </c:pt>
                <c:pt idx="159">
                  <c:v>55.15</c:v>
                </c:pt>
                <c:pt idx="160">
                  <c:v>55.11</c:v>
                </c:pt>
                <c:pt idx="161">
                  <c:v>55.31</c:v>
                </c:pt>
                <c:pt idx="162">
                  <c:v>55.86</c:v>
                </c:pt>
                <c:pt idx="163">
                  <c:v>56.54</c:v>
                </c:pt>
                <c:pt idx="164">
                  <c:v>57.1</c:v>
                </c:pt>
                <c:pt idx="165">
                  <c:v>57.98</c:v>
                </c:pt>
                <c:pt idx="166">
                  <c:v>58.4</c:v>
                </c:pt>
                <c:pt idx="167">
                  <c:v>58.99</c:v>
                </c:pt>
                <c:pt idx="168">
                  <c:v>59.41</c:v>
                </c:pt>
                <c:pt idx="169">
                  <c:v>59.84</c:v>
                </c:pt>
                <c:pt idx="170">
                  <c:v>60.28</c:v>
                </c:pt>
                <c:pt idx="171">
                  <c:v>60.46</c:v>
                </c:pt>
                <c:pt idx="172">
                  <c:v>61.65</c:v>
                </c:pt>
                <c:pt idx="173">
                  <c:v>62.56</c:v>
                </c:pt>
                <c:pt idx="174">
                  <c:v>63.88</c:v>
                </c:pt>
                <c:pt idx="175">
                  <c:v>64.959999999999994</c:v>
                </c:pt>
                <c:pt idx="176">
                  <c:v>64.28</c:v>
                </c:pt>
                <c:pt idx="177">
                  <c:v>62.59</c:v>
                </c:pt>
                <c:pt idx="178">
                  <c:v>62.52</c:v>
                </c:pt>
                <c:pt idx="179">
                  <c:v>62.52</c:v>
                </c:pt>
                <c:pt idx="180">
                  <c:v>62.57</c:v>
                </c:pt>
                <c:pt idx="181">
                  <c:v>62.8</c:v>
                </c:pt>
                <c:pt idx="182">
                  <c:v>63.52</c:v>
                </c:pt>
                <c:pt idx="183">
                  <c:v>64.349999999999994</c:v>
                </c:pt>
                <c:pt idx="184">
                  <c:v>64.36</c:v>
                </c:pt>
                <c:pt idx="185">
                  <c:v>64.03</c:v>
                </c:pt>
                <c:pt idx="186">
                  <c:v>62.7</c:v>
                </c:pt>
                <c:pt idx="187">
                  <c:v>62.82</c:v>
                </c:pt>
                <c:pt idx="188">
                  <c:v>64.010000000000005</c:v>
                </c:pt>
                <c:pt idx="189">
                  <c:v>63.2</c:v>
                </c:pt>
                <c:pt idx="190">
                  <c:v>62.13</c:v>
                </c:pt>
                <c:pt idx="191">
                  <c:v>62.24</c:v>
                </c:pt>
                <c:pt idx="192">
                  <c:v>64.05</c:v>
                </c:pt>
                <c:pt idx="193">
                  <c:v>65.78</c:v>
                </c:pt>
                <c:pt idx="194">
                  <c:v>65.239999999999995</c:v>
                </c:pt>
                <c:pt idx="195">
                  <c:v>64.260000000000005</c:v>
                </c:pt>
                <c:pt idx="196">
                  <c:v>65.989999999999995</c:v>
                </c:pt>
                <c:pt idx="197">
                  <c:v>67.489999999999995</c:v>
                </c:pt>
                <c:pt idx="198">
                  <c:v>68.489999999999995</c:v>
                </c:pt>
                <c:pt idx="199">
                  <c:v>67.88</c:v>
                </c:pt>
                <c:pt idx="200">
                  <c:v>66.16</c:v>
                </c:pt>
                <c:pt idx="201">
                  <c:v>60.97</c:v>
                </c:pt>
                <c:pt idx="202">
                  <c:v>62.04</c:v>
                </c:pt>
                <c:pt idx="203">
                  <c:v>69.34</c:v>
                </c:pt>
                <c:pt idx="204">
                  <c:v>69.679999999999978</c:v>
                </c:pt>
                <c:pt idx="205">
                  <c:v>69.31</c:v>
                </c:pt>
                <c:pt idx="206">
                  <c:v>69.83</c:v>
                </c:pt>
                <c:pt idx="207">
                  <c:v>70.41</c:v>
                </c:pt>
                <c:pt idx="208">
                  <c:v>69.5</c:v>
                </c:pt>
                <c:pt idx="209">
                  <c:v>68.44</c:v>
                </c:pt>
                <c:pt idx="210">
                  <c:v>68.09</c:v>
                </c:pt>
                <c:pt idx="211">
                  <c:v>68.84</c:v>
                </c:pt>
                <c:pt idx="212">
                  <c:v>69.959999999999994</c:v>
                </c:pt>
                <c:pt idx="213">
                  <c:v>71.349999999999994</c:v>
                </c:pt>
                <c:pt idx="214">
                  <c:v>72.52</c:v>
                </c:pt>
                <c:pt idx="215">
                  <c:v>72.61</c:v>
                </c:pt>
                <c:pt idx="216">
                  <c:v>71.83</c:v>
                </c:pt>
                <c:pt idx="217">
                  <c:v>70.760000000000005</c:v>
                </c:pt>
                <c:pt idx="218">
                  <c:v>69.989999999999995</c:v>
                </c:pt>
                <c:pt idx="219">
                  <c:v>70.78</c:v>
                </c:pt>
                <c:pt idx="220">
                  <c:v>71.209999999999994</c:v>
                </c:pt>
                <c:pt idx="221">
                  <c:v>71.72</c:v>
                </c:pt>
                <c:pt idx="222">
                  <c:v>72.38</c:v>
                </c:pt>
                <c:pt idx="223">
                  <c:v>73.42</c:v>
                </c:pt>
                <c:pt idx="224">
                  <c:v>74.930000000000007</c:v>
                </c:pt>
                <c:pt idx="225">
                  <c:v>74.900000000000006</c:v>
                </c:pt>
                <c:pt idx="226">
                  <c:v>74.91</c:v>
                </c:pt>
                <c:pt idx="227">
                  <c:v>74.31</c:v>
                </c:pt>
                <c:pt idx="228">
                  <c:v>74.12</c:v>
                </c:pt>
                <c:pt idx="229">
                  <c:v>74.36</c:v>
                </c:pt>
                <c:pt idx="230">
                  <c:v>73.97</c:v>
                </c:pt>
                <c:pt idx="231">
                  <c:v>74.260000000000005</c:v>
                </c:pt>
                <c:pt idx="232">
                  <c:v>74.62</c:v>
                </c:pt>
                <c:pt idx="233">
                  <c:v>74.02</c:v>
                </c:pt>
                <c:pt idx="234">
                  <c:v>73.31</c:v>
                </c:pt>
                <c:pt idx="235">
                  <c:v>72.86</c:v>
                </c:pt>
                <c:pt idx="236">
                  <c:v>73.209999999999994</c:v>
                </c:pt>
                <c:pt idx="237">
                  <c:v>74.02</c:v>
                </c:pt>
                <c:pt idx="238">
                  <c:v>74.55</c:v>
                </c:pt>
                <c:pt idx="239">
                  <c:v>75</c:v>
                </c:pt>
                <c:pt idx="240">
                  <c:v>75.430000000000007</c:v>
                </c:pt>
                <c:pt idx="241">
                  <c:v>75.14</c:v>
                </c:pt>
                <c:pt idx="242">
                  <c:v>74.650000000000006</c:v>
                </c:pt>
                <c:pt idx="243">
                  <c:v>75.11</c:v>
                </c:pt>
                <c:pt idx="244">
                  <c:v>75.81</c:v>
                </c:pt>
                <c:pt idx="245">
                  <c:v>76.569999999999993</c:v>
                </c:pt>
                <c:pt idx="246">
                  <c:v>76.790000000000006</c:v>
                </c:pt>
                <c:pt idx="247">
                  <c:v>76.86</c:v>
                </c:pt>
                <c:pt idx="248">
                  <c:v>76.569999999999993</c:v>
                </c:pt>
                <c:pt idx="249">
                  <c:v>76.58</c:v>
                </c:pt>
                <c:pt idx="250">
                  <c:v>76.78</c:v>
                </c:pt>
                <c:pt idx="251">
                  <c:v>76.900000000000006</c:v>
                </c:pt>
                <c:pt idx="252">
                  <c:v>77.209999999999994</c:v>
                </c:pt>
                <c:pt idx="253">
                  <c:v>77.260000000000005</c:v>
                </c:pt>
                <c:pt idx="254">
                  <c:v>77.28</c:v>
                </c:pt>
                <c:pt idx="255">
                  <c:v>77.53</c:v>
                </c:pt>
                <c:pt idx="256">
                  <c:v>77.78</c:v>
                </c:pt>
                <c:pt idx="257">
                  <c:v>77.98</c:v>
                </c:pt>
                <c:pt idx="258">
                  <c:v>77.900000000000006</c:v>
                </c:pt>
                <c:pt idx="259">
                  <c:v>77.679999999999978</c:v>
                </c:pt>
                <c:pt idx="260">
                  <c:v>77.33</c:v>
                </c:pt>
                <c:pt idx="261">
                  <c:v>76.97</c:v>
                </c:pt>
                <c:pt idx="262">
                  <c:v>75.83</c:v>
                </c:pt>
                <c:pt idx="263">
                  <c:v>75.290000000000006</c:v>
                </c:pt>
                <c:pt idx="264">
                  <c:v>75.39</c:v>
                </c:pt>
                <c:pt idx="265">
                  <c:v>75.599999999999994</c:v>
                </c:pt>
                <c:pt idx="266">
                  <c:v>75.09</c:v>
                </c:pt>
                <c:pt idx="267">
                  <c:v>74.7</c:v>
                </c:pt>
                <c:pt idx="268">
                  <c:v>74.75</c:v>
                </c:pt>
                <c:pt idx="269">
                  <c:v>75.06</c:v>
                </c:pt>
                <c:pt idx="270">
                  <c:v>75.47</c:v>
                </c:pt>
                <c:pt idx="271">
                  <c:v>76.12</c:v>
                </c:pt>
                <c:pt idx="272">
                  <c:v>76.86</c:v>
                </c:pt>
                <c:pt idx="273">
                  <c:v>77.260000000000005</c:v>
                </c:pt>
                <c:pt idx="274">
                  <c:v>77.16</c:v>
                </c:pt>
                <c:pt idx="275">
                  <c:v>77.02</c:v>
                </c:pt>
                <c:pt idx="276">
                  <c:v>76.790000000000006</c:v>
                </c:pt>
                <c:pt idx="277">
                  <c:v>76.81</c:v>
                </c:pt>
                <c:pt idx="278">
                  <c:v>76.930000000000007</c:v>
                </c:pt>
                <c:pt idx="279">
                  <c:v>76.959999999999994</c:v>
                </c:pt>
                <c:pt idx="280">
                  <c:v>76.569999999999993</c:v>
                </c:pt>
                <c:pt idx="281">
                  <c:v>76.3</c:v>
                </c:pt>
                <c:pt idx="282">
                  <c:v>76.290000000000006</c:v>
                </c:pt>
                <c:pt idx="283">
                  <c:v>76.55</c:v>
                </c:pt>
                <c:pt idx="284">
                  <c:v>76.63</c:v>
                </c:pt>
                <c:pt idx="285">
                  <c:v>76.37</c:v>
                </c:pt>
                <c:pt idx="286">
                  <c:v>75.92</c:v>
                </c:pt>
                <c:pt idx="287">
                  <c:v>75.53</c:v>
                </c:pt>
                <c:pt idx="288">
                  <c:v>75.319999999999993</c:v>
                </c:pt>
                <c:pt idx="289">
                  <c:v>75.03</c:v>
                </c:pt>
                <c:pt idx="290">
                  <c:v>75.11</c:v>
                </c:pt>
                <c:pt idx="291">
                  <c:v>75.13</c:v>
                </c:pt>
                <c:pt idx="292">
                  <c:v>74.959999999999994</c:v>
                </c:pt>
                <c:pt idx="293">
                  <c:v>74.819999999999993</c:v>
                </c:pt>
                <c:pt idx="294">
                  <c:v>75.069999999999993</c:v>
                </c:pt>
                <c:pt idx="295">
                  <c:v>74.849999999999994</c:v>
                </c:pt>
                <c:pt idx="296">
                  <c:v>74.19</c:v>
                </c:pt>
                <c:pt idx="297">
                  <c:v>74.14</c:v>
                </c:pt>
                <c:pt idx="298">
                  <c:v>73.48</c:v>
                </c:pt>
                <c:pt idx="299">
                  <c:v>73.099999999999994</c:v>
                </c:pt>
                <c:pt idx="300">
                  <c:v>72.669999999999973</c:v>
                </c:pt>
                <c:pt idx="301">
                  <c:v>72.09</c:v>
                </c:pt>
                <c:pt idx="302">
                  <c:v>71.52</c:v>
                </c:pt>
                <c:pt idx="303">
                  <c:v>71.169999999999973</c:v>
                </c:pt>
                <c:pt idx="304">
                  <c:v>71.78</c:v>
                </c:pt>
                <c:pt idx="305">
                  <c:v>72.08</c:v>
                </c:pt>
                <c:pt idx="306">
                  <c:v>71.69</c:v>
                </c:pt>
                <c:pt idx="307">
                  <c:v>71.91</c:v>
                </c:pt>
                <c:pt idx="308">
                  <c:v>72.37</c:v>
                </c:pt>
                <c:pt idx="309">
                  <c:v>72.2</c:v>
                </c:pt>
                <c:pt idx="310">
                  <c:v>71.77</c:v>
                </c:pt>
                <c:pt idx="311">
                  <c:v>70.7</c:v>
                </c:pt>
                <c:pt idx="312">
                  <c:v>69.400000000000006</c:v>
                </c:pt>
                <c:pt idx="313">
                  <c:v>68.81</c:v>
                </c:pt>
                <c:pt idx="314">
                  <c:v>68.760000000000005</c:v>
                </c:pt>
                <c:pt idx="315">
                  <c:v>69.260000000000005</c:v>
                </c:pt>
                <c:pt idx="316">
                  <c:v>69.62</c:v>
                </c:pt>
                <c:pt idx="317">
                  <c:v>69.84</c:v>
                </c:pt>
                <c:pt idx="318">
                  <c:v>70.25</c:v>
                </c:pt>
                <c:pt idx="319">
                  <c:v>69.55</c:v>
                </c:pt>
                <c:pt idx="320">
                  <c:v>68.58</c:v>
                </c:pt>
                <c:pt idx="321">
                  <c:v>68.41</c:v>
                </c:pt>
                <c:pt idx="322">
                  <c:v>68.19</c:v>
                </c:pt>
                <c:pt idx="323">
                  <c:v>67.91</c:v>
                </c:pt>
                <c:pt idx="324">
                  <c:v>67.900000000000006</c:v>
                </c:pt>
                <c:pt idx="325">
                  <c:v>66.83</c:v>
                </c:pt>
                <c:pt idx="326">
                  <c:v>65.069999999999993</c:v>
                </c:pt>
                <c:pt idx="327">
                  <c:v>63.43</c:v>
                </c:pt>
                <c:pt idx="328">
                  <c:v>62.97</c:v>
                </c:pt>
                <c:pt idx="329">
                  <c:v>63.53</c:v>
                </c:pt>
                <c:pt idx="330">
                  <c:v>63.02</c:v>
                </c:pt>
                <c:pt idx="331">
                  <c:v>62.49</c:v>
                </c:pt>
                <c:pt idx="332">
                  <c:v>62.02</c:v>
                </c:pt>
                <c:pt idx="333">
                  <c:v>61.95</c:v>
                </c:pt>
                <c:pt idx="334">
                  <c:v>61.95</c:v>
                </c:pt>
                <c:pt idx="335">
                  <c:v>61.08</c:v>
                </c:pt>
                <c:pt idx="336">
                  <c:v>60.44</c:v>
                </c:pt>
                <c:pt idx="337">
                  <c:v>59.58</c:v>
                </c:pt>
                <c:pt idx="338">
                  <c:v>58.62</c:v>
                </c:pt>
                <c:pt idx="339">
                  <c:v>58.53</c:v>
                </c:pt>
                <c:pt idx="340">
                  <c:v>57.6</c:v>
                </c:pt>
                <c:pt idx="341">
                  <c:v>57.54</c:v>
                </c:pt>
                <c:pt idx="342">
                  <c:v>57.71</c:v>
                </c:pt>
                <c:pt idx="343">
                  <c:v>57.58</c:v>
                </c:pt>
                <c:pt idx="344">
                  <c:v>56.6</c:v>
                </c:pt>
                <c:pt idx="345">
                  <c:v>55.74</c:v>
                </c:pt>
                <c:pt idx="346">
                  <c:v>54.66</c:v>
                </c:pt>
                <c:pt idx="347">
                  <c:v>53.87</c:v>
                </c:pt>
                <c:pt idx="348">
                  <c:v>53.72</c:v>
                </c:pt>
                <c:pt idx="349">
                  <c:v>53.16</c:v>
                </c:pt>
                <c:pt idx="350">
                  <c:v>52.75</c:v>
                </c:pt>
                <c:pt idx="351">
                  <c:v>52.06</c:v>
                </c:pt>
                <c:pt idx="352">
                  <c:v>51.49</c:v>
                </c:pt>
                <c:pt idx="353">
                  <c:v>50.99</c:v>
                </c:pt>
                <c:pt idx="354">
                  <c:v>50.63</c:v>
                </c:pt>
                <c:pt idx="355">
                  <c:v>50.06</c:v>
                </c:pt>
                <c:pt idx="356">
                  <c:v>49.28</c:v>
                </c:pt>
                <c:pt idx="357">
                  <c:v>48.19</c:v>
                </c:pt>
                <c:pt idx="358">
                  <c:v>47.27</c:v>
                </c:pt>
                <c:pt idx="359">
                  <c:v>47.13</c:v>
                </c:pt>
                <c:pt idx="360">
                  <c:v>47.44</c:v>
                </c:pt>
                <c:pt idx="361">
                  <c:v>47.66</c:v>
                </c:pt>
                <c:pt idx="362">
                  <c:v>47.72</c:v>
                </c:pt>
                <c:pt idx="363">
                  <c:v>46.79</c:v>
                </c:pt>
                <c:pt idx="364">
                  <c:v>46.14</c:v>
                </c:pt>
                <c:pt idx="365">
                  <c:v>45.29</c:v>
                </c:pt>
                <c:pt idx="366">
                  <c:v>44.88</c:v>
                </c:pt>
                <c:pt idx="367">
                  <c:v>44</c:v>
                </c:pt>
                <c:pt idx="368">
                  <c:v>43.44</c:v>
                </c:pt>
                <c:pt idx="369">
                  <c:v>42.83</c:v>
                </c:pt>
                <c:pt idx="370">
                  <c:v>42</c:v>
                </c:pt>
                <c:pt idx="371">
                  <c:v>41</c:v>
                </c:pt>
                <c:pt idx="372">
                  <c:v>39.78</c:v>
                </c:pt>
                <c:pt idx="373">
                  <c:v>38.99</c:v>
                </c:pt>
                <c:pt idx="374">
                  <c:v>37.76</c:v>
                </c:pt>
                <c:pt idx="375">
                  <c:v>36.42</c:v>
                </c:pt>
                <c:pt idx="376">
                  <c:v>34.5</c:v>
                </c:pt>
                <c:pt idx="377">
                  <c:v>32.840000000000003</c:v>
                </c:pt>
                <c:pt idx="378">
                  <c:v>31.31</c:v>
                </c:pt>
                <c:pt idx="379">
                  <c:v>29.79</c:v>
                </c:pt>
                <c:pt idx="380">
                  <c:v>28.15</c:v>
                </c:pt>
                <c:pt idx="381">
                  <c:v>26.47</c:v>
                </c:pt>
                <c:pt idx="382">
                  <c:v>24.94</c:v>
                </c:pt>
                <c:pt idx="383">
                  <c:v>22.38</c:v>
                </c:pt>
                <c:pt idx="384">
                  <c:v>20.420000000000002</c:v>
                </c:pt>
                <c:pt idx="385">
                  <c:v>17.329999999999991</c:v>
                </c:pt>
                <c:pt idx="386">
                  <c:v>15.89</c:v>
                </c:pt>
                <c:pt idx="387">
                  <c:v>13.88</c:v>
                </c:pt>
                <c:pt idx="388">
                  <c:v>13.26</c:v>
                </c:pt>
                <c:pt idx="389">
                  <c:v>11.17</c:v>
                </c:pt>
                <c:pt idx="390">
                  <c:v>10.24</c:v>
                </c:pt>
                <c:pt idx="391">
                  <c:v>8.83</c:v>
                </c:pt>
                <c:pt idx="392">
                  <c:v>7.8679999999999959</c:v>
                </c:pt>
                <c:pt idx="393">
                  <c:v>6.6029999999999962</c:v>
                </c:pt>
                <c:pt idx="394">
                  <c:v>5.5460000000000003</c:v>
                </c:pt>
                <c:pt idx="395">
                  <c:v>4.7770000000000001</c:v>
                </c:pt>
                <c:pt idx="396">
                  <c:v>3.867</c:v>
                </c:pt>
                <c:pt idx="397">
                  <c:v>3.3439999999999999</c:v>
                </c:pt>
                <c:pt idx="398">
                  <c:v>2.84</c:v>
                </c:pt>
                <c:pt idx="399">
                  <c:v>2.4489999999999998</c:v>
                </c:pt>
                <c:pt idx="400">
                  <c:v>2.153</c:v>
                </c:pt>
                <c:pt idx="401">
                  <c:v>1.94</c:v>
                </c:pt>
                <c:pt idx="402">
                  <c:v>1.8280000000000001</c:v>
                </c:pt>
                <c:pt idx="403">
                  <c:v>1.724</c:v>
                </c:pt>
                <c:pt idx="404">
                  <c:v>1.659</c:v>
                </c:pt>
                <c:pt idx="405">
                  <c:v>1.6040000000000001</c:v>
                </c:pt>
                <c:pt idx="406">
                  <c:v>1.5509999999999999</c:v>
                </c:pt>
                <c:pt idx="407">
                  <c:v>1.44</c:v>
                </c:pt>
                <c:pt idx="408">
                  <c:v>1.468</c:v>
                </c:pt>
                <c:pt idx="409">
                  <c:v>1.4530000000000001</c:v>
                </c:pt>
                <c:pt idx="410">
                  <c:v>1.4359999999999991</c:v>
                </c:pt>
                <c:pt idx="411">
                  <c:v>1.425999999999999</c:v>
                </c:pt>
                <c:pt idx="412">
                  <c:v>1.37</c:v>
                </c:pt>
                <c:pt idx="413">
                  <c:v>1.298</c:v>
                </c:pt>
                <c:pt idx="414">
                  <c:v>1.29</c:v>
                </c:pt>
                <c:pt idx="415">
                  <c:v>1.3169999999999999</c:v>
                </c:pt>
                <c:pt idx="416">
                  <c:v>1.333</c:v>
                </c:pt>
                <c:pt idx="417">
                  <c:v>1.4490000000000001</c:v>
                </c:pt>
                <c:pt idx="418">
                  <c:v>1.4830000000000001</c:v>
                </c:pt>
                <c:pt idx="419">
                  <c:v>1.534</c:v>
                </c:pt>
                <c:pt idx="420">
                  <c:v>1.581</c:v>
                </c:pt>
                <c:pt idx="421">
                  <c:v>1.649</c:v>
                </c:pt>
                <c:pt idx="422">
                  <c:v>1.7010000000000001</c:v>
                </c:pt>
                <c:pt idx="423">
                  <c:v>1.7889999999999999</c:v>
                </c:pt>
                <c:pt idx="424">
                  <c:v>1.839</c:v>
                </c:pt>
                <c:pt idx="425">
                  <c:v>1.9430000000000001</c:v>
                </c:pt>
                <c:pt idx="426">
                  <c:v>2.0059999999999998</c:v>
                </c:pt>
                <c:pt idx="427">
                  <c:v>2.0289999999999999</c:v>
                </c:pt>
                <c:pt idx="428">
                  <c:v>2.0470000000000002</c:v>
                </c:pt>
                <c:pt idx="429">
                  <c:v>2.08</c:v>
                </c:pt>
                <c:pt idx="430">
                  <c:v>1.772</c:v>
                </c:pt>
                <c:pt idx="431">
                  <c:v>1.7270000000000001</c:v>
                </c:pt>
                <c:pt idx="432">
                  <c:v>1.6870000000000001</c:v>
                </c:pt>
                <c:pt idx="433">
                  <c:v>1.6120000000000001</c:v>
                </c:pt>
                <c:pt idx="434">
                  <c:v>1.5209999999999999</c:v>
                </c:pt>
                <c:pt idx="435">
                  <c:v>1.466</c:v>
                </c:pt>
                <c:pt idx="436">
                  <c:v>1.413999999999999</c:v>
                </c:pt>
                <c:pt idx="437">
                  <c:v>1.3460000000000001</c:v>
                </c:pt>
                <c:pt idx="438">
                  <c:v>1.2629999999999999</c:v>
                </c:pt>
                <c:pt idx="439">
                  <c:v>1.206</c:v>
                </c:pt>
                <c:pt idx="440">
                  <c:v>1.119</c:v>
                </c:pt>
                <c:pt idx="441">
                  <c:v>0.98299999999999998</c:v>
                </c:pt>
                <c:pt idx="442">
                  <c:v>0.75800000000000001</c:v>
                </c:pt>
                <c:pt idx="443">
                  <c:v>0.60699999999999998</c:v>
                </c:pt>
                <c:pt idx="444">
                  <c:v>0.52300000000000002</c:v>
                </c:pt>
                <c:pt idx="445">
                  <c:v>0.46</c:v>
                </c:pt>
                <c:pt idx="446">
                  <c:v>0.40300000000000002</c:v>
                </c:pt>
                <c:pt idx="447">
                  <c:v>0.33200000000000002</c:v>
                </c:pt>
                <c:pt idx="448">
                  <c:v>0.28199999999999997</c:v>
                </c:pt>
                <c:pt idx="449">
                  <c:v>0.20699999999999999</c:v>
                </c:pt>
                <c:pt idx="450">
                  <c:v>0.12</c:v>
                </c:pt>
                <c:pt idx="451">
                  <c:v>0.12</c:v>
                </c:pt>
                <c:pt idx="452">
                  <c:v>0.11</c:v>
                </c:pt>
                <c:pt idx="453">
                  <c:v>0.09</c:v>
                </c:pt>
                <c:pt idx="454">
                  <c:v>0.08</c:v>
                </c:pt>
                <c:pt idx="455">
                  <c:v>7.0000000000000007E-2</c:v>
                </c:pt>
                <c:pt idx="456">
                  <c:v>0.06</c:v>
                </c:pt>
                <c:pt idx="457">
                  <c:v>0.06</c:v>
                </c:pt>
                <c:pt idx="458">
                  <c:v>0.06</c:v>
                </c:pt>
                <c:pt idx="459">
                  <c:v>0.06</c:v>
                </c:pt>
                <c:pt idx="460">
                  <c:v>0.05</c:v>
                </c:pt>
                <c:pt idx="461">
                  <c:v>0.05</c:v>
                </c:pt>
                <c:pt idx="462">
                  <c:v>0.05</c:v>
                </c:pt>
                <c:pt idx="463">
                  <c:v>0.05</c:v>
                </c:pt>
                <c:pt idx="464">
                  <c:v>0.05</c:v>
                </c:pt>
                <c:pt idx="465">
                  <c:v>0.05</c:v>
                </c:pt>
                <c:pt idx="466">
                  <c:v>0.05</c:v>
                </c:pt>
                <c:pt idx="467">
                  <c:v>0.04</c:v>
                </c:pt>
                <c:pt idx="468">
                  <c:v>0.04</c:v>
                </c:pt>
                <c:pt idx="469">
                  <c:v>0.04</c:v>
                </c:pt>
                <c:pt idx="470">
                  <c:v>0.04</c:v>
                </c:pt>
                <c:pt idx="471">
                  <c:v>0.04</c:v>
                </c:pt>
                <c:pt idx="472">
                  <c:v>0.04</c:v>
                </c:pt>
                <c:pt idx="473">
                  <c:v>0.04</c:v>
                </c:pt>
                <c:pt idx="474">
                  <c:v>0.04</c:v>
                </c:pt>
                <c:pt idx="475">
                  <c:v>0.04</c:v>
                </c:pt>
                <c:pt idx="476">
                  <c:v>0.04</c:v>
                </c:pt>
                <c:pt idx="477">
                  <c:v>0.04</c:v>
                </c:pt>
                <c:pt idx="478">
                  <c:v>0.04</c:v>
                </c:pt>
                <c:pt idx="479">
                  <c:v>0.04</c:v>
                </c:pt>
                <c:pt idx="480">
                  <c:v>0.04</c:v>
                </c:pt>
                <c:pt idx="481">
                  <c:v>0.04</c:v>
                </c:pt>
                <c:pt idx="482">
                  <c:v>0.04</c:v>
                </c:pt>
                <c:pt idx="483">
                  <c:v>0.04</c:v>
                </c:pt>
                <c:pt idx="484">
                  <c:v>0.04</c:v>
                </c:pt>
                <c:pt idx="485">
                  <c:v>0.04</c:v>
                </c:pt>
                <c:pt idx="486">
                  <c:v>0.04</c:v>
                </c:pt>
                <c:pt idx="487">
                  <c:v>0.05</c:v>
                </c:pt>
                <c:pt idx="488">
                  <c:v>0.05</c:v>
                </c:pt>
                <c:pt idx="489">
                  <c:v>0.05</c:v>
                </c:pt>
                <c:pt idx="490">
                  <c:v>0.05</c:v>
                </c:pt>
                <c:pt idx="491">
                  <c:v>0.05</c:v>
                </c:pt>
                <c:pt idx="492">
                  <c:v>0.05</c:v>
                </c:pt>
                <c:pt idx="493">
                  <c:v>0.05</c:v>
                </c:pt>
                <c:pt idx="494">
                  <c:v>0.05</c:v>
                </c:pt>
                <c:pt idx="495">
                  <c:v>0.06</c:v>
                </c:pt>
                <c:pt idx="496">
                  <c:v>0.05</c:v>
                </c:pt>
                <c:pt idx="497">
                  <c:v>0.06</c:v>
                </c:pt>
                <c:pt idx="498">
                  <c:v>0.06</c:v>
                </c:pt>
                <c:pt idx="499">
                  <c:v>0.06</c:v>
                </c:pt>
                <c:pt idx="500">
                  <c:v>0.06</c:v>
                </c:pt>
              </c:numCache>
            </c:numRef>
          </c:yVal>
          <c:smooth val="1"/>
          <c:extLst xmlns:c16r2="http://schemas.microsoft.com/office/drawing/2015/06/chart">
            <c:ext xmlns:c16="http://schemas.microsoft.com/office/drawing/2014/chart" uri="{C3380CC4-5D6E-409C-BE32-E72D297353CC}">
              <c16:uniqueId val="{00000000-98C0-4237-9B6E-A473186D5B38}"/>
            </c:ext>
          </c:extLst>
        </c:ser>
        <c:ser>
          <c:idx val="2"/>
          <c:order val="1"/>
          <c:tx>
            <c:v>minimum level</c:v>
          </c:tx>
          <c:spPr>
            <a:ln w="19050">
              <a:solidFill>
                <a:srgbClr val="FF0000"/>
              </a:solidFill>
            </a:ln>
          </c:spPr>
          <c:marker>
            <c:symbol val="none"/>
          </c:marker>
          <c:xVal>
            <c:numRef>
              <c:f>'weiß 0° hor.'!$E$36:$E$41</c:f>
              <c:numCache>
                <c:formatCode>General</c:formatCode>
                <c:ptCount val="6"/>
                <c:pt idx="0">
                  <c:v>-180</c:v>
                </c:pt>
                <c:pt idx="1">
                  <c:v>-60</c:v>
                </c:pt>
                <c:pt idx="2">
                  <c:v>-45</c:v>
                </c:pt>
                <c:pt idx="3">
                  <c:v>45</c:v>
                </c:pt>
                <c:pt idx="4">
                  <c:v>60</c:v>
                </c:pt>
                <c:pt idx="5">
                  <c:v>180</c:v>
                </c:pt>
              </c:numCache>
            </c:numRef>
          </c:xVal>
          <c:yVal>
            <c:numRef>
              <c:f>'weiß 0° hor.'!$F$36:$F$41</c:f>
              <c:numCache>
                <c:formatCode>General</c:formatCode>
                <c:ptCount val="6"/>
                <c:pt idx="0">
                  <c:v>0</c:v>
                </c:pt>
                <c:pt idx="1">
                  <c:v>0</c:v>
                </c:pt>
                <c:pt idx="2">
                  <c:v>50</c:v>
                </c:pt>
                <c:pt idx="3">
                  <c:v>50</c:v>
                </c:pt>
                <c:pt idx="4">
                  <c:v>0</c:v>
                </c:pt>
                <c:pt idx="5">
                  <c:v>0</c:v>
                </c:pt>
              </c:numCache>
            </c:numRef>
          </c:yVal>
          <c:smooth val="0"/>
          <c:extLst xmlns:c16r2="http://schemas.microsoft.com/office/drawing/2015/06/chart">
            <c:ext xmlns:c16="http://schemas.microsoft.com/office/drawing/2014/chart" uri="{C3380CC4-5D6E-409C-BE32-E72D297353CC}">
              <c16:uniqueId val="{00000001-98C0-4237-9B6E-A473186D5B38}"/>
            </c:ext>
          </c:extLst>
        </c:ser>
        <c:ser>
          <c:idx val="3"/>
          <c:order val="2"/>
          <c:tx>
            <c:v>maximum level</c:v>
          </c:tx>
          <c:spPr>
            <a:ln w="19050">
              <a:solidFill>
                <a:srgbClr val="FF0000"/>
              </a:solidFill>
              <a:prstDash val="dash"/>
            </a:ln>
          </c:spPr>
          <c:marker>
            <c:symbol val="none"/>
          </c:marker>
          <c:xVal>
            <c:numRef>
              <c:f>'weiß 0° hor.'!$G$36:$G$41</c:f>
              <c:numCache>
                <c:formatCode>General</c:formatCode>
                <c:ptCount val="6"/>
                <c:pt idx="0">
                  <c:v>-180</c:v>
                </c:pt>
                <c:pt idx="1">
                  <c:v>-80</c:v>
                </c:pt>
                <c:pt idx="2">
                  <c:v>-80</c:v>
                </c:pt>
                <c:pt idx="3">
                  <c:v>80</c:v>
                </c:pt>
                <c:pt idx="4">
                  <c:v>80</c:v>
                </c:pt>
                <c:pt idx="5">
                  <c:v>180</c:v>
                </c:pt>
              </c:numCache>
            </c:numRef>
          </c:xVal>
          <c:yVal>
            <c:numRef>
              <c:f>'weiß 0° hor.'!$H$36:$H$41</c:f>
              <c:numCache>
                <c:formatCode>General</c:formatCode>
                <c:ptCount val="6"/>
                <c:pt idx="0">
                  <c:v>2</c:v>
                </c:pt>
                <c:pt idx="1">
                  <c:v>2</c:v>
                </c:pt>
                <c:pt idx="2">
                  <c:v>80</c:v>
                </c:pt>
                <c:pt idx="3">
                  <c:v>80</c:v>
                </c:pt>
                <c:pt idx="4">
                  <c:v>2</c:v>
                </c:pt>
                <c:pt idx="5">
                  <c:v>2</c:v>
                </c:pt>
              </c:numCache>
            </c:numRef>
          </c:yVal>
          <c:smooth val="0"/>
          <c:extLst xmlns:c16r2="http://schemas.microsoft.com/office/drawing/2015/06/chart">
            <c:ext xmlns:c16="http://schemas.microsoft.com/office/drawing/2014/chart" uri="{C3380CC4-5D6E-409C-BE32-E72D297353CC}">
              <c16:uniqueId val="{00000002-98C0-4237-9B6E-A473186D5B38}"/>
            </c:ext>
          </c:extLst>
        </c:ser>
        <c:dLbls>
          <c:showLegendKey val="0"/>
          <c:showVal val="0"/>
          <c:showCatName val="0"/>
          <c:showSerName val="0"/>
          <c:showPercent val="0"/>
          <c:showBubbleSize val="0"/>
        </c:dLbls>
        <c:axId val="407920112"/>
        <c:axId val="407919720"/>
      </c:scatterChart>
      <c:valAx>
        <c:axId val="407920112"/>
        <c:scaling>
          <c:orientation val="minMax"/>
          <c:max val="120"/>
          <c:min val="-120"/>
        </c:scaling>
        <c:delete val="0"/>
        <c:axPos val="b"/>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sz="1000" b="0" i="0" u="none" strike="noStrike" baseline="0">
                    <a:solidFill>
                      <a:srgbClr val="000000"/>
                    </a:solidFill>
                    <a:latin typeface="Arial"/>
                    <a:cs typeface="Arial"/>
                  </a:rPr>
                  <a:t>angle[°]</a:t>
                </a:r>
              </a:p>
              <a:p>
                <a:pPr>
                  <a:defRPr sz="1000" b="0" i="0" u="none" strike="noStrike" baseline="0">
                    <a:solidFill>
                      <a:srgbClr val="000000"/>
                    </a:solidFill>
                    <a:latin typeface="Arial"/>
                    <a:ea typeface="Arial"/>
                    <a:cs typeface="Arial"/>
                  </a:defRPr>
                </a:pPr>
                <a:endParaRPr lang="de-DE" sz="1000" b="0" i="0" u="none" strike="noStrike" baseline="0">
                  <a:solidFill>
                    <a:srgbClr val="000000"/>
                  </a:solidFill>
                  <a:latin typeface="Arial"/>
                  <a:cs typeface="Arial"/>
                </a:endParaRPr>
              </a:p>
            </c:rich>
          </c:tx>
          <c:layout>
            <c:manualLayout>
              <c:xMode val="edge"/>
              <c:yMode val="edge"/>
              <c:x val="0.49861183117869601"/>
              <c:y val="0.87109125355135997"/>
            </c:manualLayout>
          </c:layout>
          <c:overlay val="0"/>
          <c:spPr>
            <a:noFill/>
            <a:ln w="25400">
              <a:noFill/>
            </a:ln>
          </c:spPr>
        </c:title>
        <c:numFmt formatCode="0" sourceLinked="0"/>
        <c:majorTickMark val="out"/>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407919720"/>
        <c:crosses val="autoZero"/>
        <c:crossBetween val="midCat"/>
        <c:majorUnit val="30"/>
        <c:minorUnit val="15"/>
      </c:valAx>
      <c:valAx>
        <c:axId val="407919720"/>
        <c:scaling>
          <c:orientation val="minMax"/>
          <c:max val="90"/>
          <c:min val="0"/>
        </c:scaling>
        <c:delete val="0"/>
        <c:axPos val="l"/>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a:t>intensity [cd]</a:t>
                </a:r>
              </a:p>
            </c:rich>
          </c:tx>
          <c:layout>
            <c:manualLayout>
              <c:xMode val="edge"/>
              <c:yMode val="edge"/>
              <c:x val="1.6666666666666701E-2"/>
              <c:y val="0.36425386871889898"/>
            </c:manualLayout>
          </c:layout>
          <c:overlay val="0"/>
          <c:spPr>
            <a:noFill/>
            <a:ln w="25400">
              <a:noFill/>
            </a:ln>
          </c:spPr>
        </c:title>
        <c:numFmt formatCode="0" sourceLinked="0"/>
        <c:majorTickMark val="in"/>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407920112"/>
        <c:crossesAt val="-180"/>
        <c:crossBetween val="midCat"/>
        <c:majorUnit val="20"/>
        <c:minorUnit val="10"/>
      </c:valAx>
      <c:spPr>
        <a:noFill/>
        <a:ln w="12700">
          <a:solidFill>
            <a:srgbClr val="808080"/>
          </a:solidFill>
          <a:prstDash val="solid"/>
        </a:ln>
      </c:spPr>
    </c:plotArea>
    <c:legend>
      <c:legendPos val="b"/>
      <c:overlay val="0"/>
      <c:spPr>
        <a:solidFill>
          <a:srgbClr val="FFFFFF"/>
        </a:solidFill>
        <a:ln w="3175">
          <a:solidFill>
            <a:srgbClr val="000000"/>
          </a:solidFill>
          <a:prstDash val="solid"/>
        </a:ln>
      </c:spPr>
      <c:txPr>
        <a:bodyPr/>
        <a:lstStyle/>
        <a:p>
          <a:pPr>
            <a:defRPr sz="98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075"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C6062-292B-467B-99C0-213F50CEF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3389</Words>
  <Characters>19321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22665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dcterms:created xsi:type="dcterms:W3CDTF">2016-10-14T07:36:00Z</dcterms:created>
  <dcterms:modified xsi:type="dcterms:W3CDTF">2017-02-03T22:24:00Z</dcterms:modified>
  <cp:category/>
</cp:coreProperties>
</file>